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6DA7C5C5" w:rsidR="00402791" w:rsidRPr="00402063" w:rsidRDefault="00225EB2" w:rsidP="002225B4">
      <w:pPr>
        <w:pBdr>
          <w:top w:val="single" w:sz="12" w:space="1" w:color="auto"/>
          <w:bottom w:val="single" w:sz="12" w:space="1" w:color="auto"/>
        </w:pBdr>
        <w:contextualSpacing/>
        <w:jc w:val="center"/>
        <w:rPr>
          <w:rFonts w:cstheme="minorHAnsi"/>
          <w:b/>
          <w:bCs/>
          <w:color w:val="000000"/>
          <w:u w:val="single"/>
        </w:rPr>
      </w:pPr>
      <w:ins w:id="0" w:author="Leon Peto" w:date="2023-08-18T13:33:00Z">
        <w:r>
          <w:rPr>
            <w:noProof/>
            <w:lang w:eastAsia="en-GB"/>
          </w:rPr>
          <w:drawing>
            <wp:anchor distT="0" distB="0" distL="114300" distR="114300" simplePos="0" relativeHeight="251665920" behindDoc="0" locked="0" layoutInCell="1" allowOverlap="1" wp14:anchorId="585AFE57" wp14:editId="05033898">
              <wp:simplePos x="0" y="0"/>
              <wp:positionH relativeFrom="column">
                <wp:posOffset>877</wp:posOffset>
              </wp:positionH>
              <wp:positionV relativeFrom="paragraph">
                <wp:posOffset>187037</wp:posOffset>
              </wp:positionV>
              <wp:extent cx="1264920" cy="2884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0">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1" w:author="Leon Peto" w:date="2023-08-18T13:33:00Z">
        <w:r w:rsidRPr="00402063" w:rsidDel="00225EB2">
          <w:rPr>
            <w:rFonts w:cstheme="minorHAnsi"/>
            <w:b/>
            <w:bCs/>
            <w:noProof/>
            <w:color w:val="000000"/>
            <w:sz w:val="28"/>
            <w:lang w:eastAsia="en-GB"/>
          </w:rPr>
          <w:drawing>
            <wp:anchor distT="0" distB="0" distL="114300" distR="114300" simplePos="0" relativeHeight="251655680" behindDoc="0" locked="0" layoutInCell="1" allowOverlap="1" wp14:anchorId="553FAD03" wp14:editId="0B160856">
              <wp:simplePos x="0" y="0"/>
              <wp:positionH relativeFrom="column">
                <wp:posOffset>0</wp:posOffset>
              </wp:positionH>
              <wp:positionV relativeFrom="paragraph">
                <wp:posOffset>218440</wp:posOffset>
              </wp:positionV>
              <wp:extent cx="937260" cy="228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rotWithShape="1">
                      <a:blip r:embed="rId11" cstate="print">
                        <a:extLst>
                          <a:ext uri="{28A0092B-C50C-407E-A947-70E740481C1C}">
                            <a14:useLocalDpi xmlns:a14="http://schemas.microsoft.com/office/drawing/2010/main" val="0"/>
                          </a:ext>
                        </a:extLst>
                      </a:blip>
                      <a:srcRect t="1" b="21909"/>
                      <a:stretch/>
                    </pic:blipFill>
                    <pic:spPr bwMode="auto">
                      <a:xfrm>
                        <a:off x="0" y="0"/>
                        <a:ext cx="937260" cy="228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00A44C3B"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762B1303">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3EEAB95D" w14:textId="0D88326F"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commentRangeStart w:id="2"/>
      <w:del w:id="3" w:author="Leon Peto" w:date="2023-08-18T13:32:00Z">
        <w:r w:rsidRPr="00402063" w:rsidDel="00225EB2">
          <w:rPr>
            <w:rFonts w:cstheme="minorHAnsi"/>
            <w:b/>
            <w:bCs/>
            <w:color w:val="000000"/>
            <w:sz w:val="27"/>
            <w:szCs w:val="27"/>
            <w:u w:val="single"/>
          </w:rPr>
          <w:delText>R</w:delText>
        </w:r>
        <w:r w:rsidRPr="00402063" w:rsidDel="00225EB2">
          <w:rPr>
            <w:rFonts w:cstheme="minorHAnsi"/>
            <w:b/>
            <w:bCs/>
            <w:color w:val="000000"/>
            <w:sz w:val="27"/>
            <w:szCs w:val="27"/>
          </w:rPr>
          <w:delText xml:space="preserve">ANDOMISED </w:delText>
        </w:r>
        <w:r w:rsidRPr="00402063" w:rsidDel="00225EB2">
          <w:rPr>
            <w:rFonts w:cstheme="minorHAnsi"/>
            <w:b/>
            <w:bCs/>
            <w:color w:val="000000"/>
            <w:sz w:val="27"/>
            <w:szCs w:val="27"/>
            <w:u w:val="single"/>
          </w:rPr>
          <w:delText>E</w:delText>
        </w:r>
        <w:r w:rsidRPr="00402063" w:rsidDel="00225EB2">
          <w:rPr>
            <w:rFonts w:cstheme="minorHAnsi"/>
            <w:b/>
            <w:bCs/>
            <w:color w:val="000000"/>
            <w:sz w:val="27"/>
            <w:szCs w:val="27"/>
          </w:rPr>
          <w:delText xml:space="preserve">VALUATION OF </w:delText>
        </w:r>
        <w:r w:rsidRPr="00402063" w:rsidDel="00225EB2">
          <w:rPr>
            <w:rFonts w:cstheme="minorHAnsi"/>
            <w:b/>
            <w:bCs/>
            <w:color w:val="000000"/>
            <w:sz w:val="27"/>
            <w:szCs w:val="27"/>
            <w:u w:val="single"/>
          </w:rPr>
          <w:delText>COV</w:delText>
        </w:r>
        <w:r w:rsidRPr="00402063" w:rsidDel="00225EB2">
          <w:rPr>
            <w:rFonts w:cstheme="minorHAnsi"/>
            <w:b/>
            <w:bCs/>
            <w:color w:val="000000"/>
            <w:sz w:val="27"/>
            <w:szCs w:val="27"/>
          </w:rPr>
          <w:delText>ID-19 TH</w:delText>
        </w:r>
        <w:r w:rsidRPr="00402063" w:rsidDel="00225EB2">
          <w:rPr>
            <w:rFonts w:cstheme="minorHAnsi"/>
            <w:b/>
            <w:bCs/>
            <w:color w:val="000000"/>
            <w:sz w:val="27"/>
            <w:szCs w:val="27"/>
            <w:u w:val="single"/>
          </w:rPr>
          <w:delText>ER</w:delText>
        </w:r>
        <w:r w:rsidRPr="00402063" w:rsidDel="00225EB2">
          <w:rPr>
            <w:rFonts w:cstheme="minorHAnsi"/>
            <w:b/>
            <w:bCs/>
            <w:color w:val="000000"/>
            <w:sz w:val="27"/>
            <w:szCs w:val="27"/>
          </w:rPr>
          <w:delText>AP</w:delText>
        </w:r>
        <w:r w:rsidRPr="00402063" w:rsidDel="00225EB2">
          <w:rPr>
            <w:rFonts w:cstheme="minorHAnsi"/>
            <w:b/>
            <w:bCs/>
            <w:color w:val="000000"/>
            <w:sz w:val="27"/>
            <w:szCs w:val="27"/>
            <w:u w:val="single"/>
          </w:rPr>
          <w:delText>Y</w:delText>
        </w:r>
        <w:r w:rsidRPr="00402063" w:rsidDel="00225EB2">
          <w:rPr>
            <w:rFonts w:cstheme="minorHAnsi"/>
            <w:b/>
            <w:bCs/>
            <w:color w:val="000000"/>
            <w:sz w:val="27"/>
            <w:szCs w:val="27"/>
          </w:rPr>
          <w:delText xml:space="preserve"> (</w:delText>
        </w:r>
      </w:del>
      <w:r w:rsidRPr="00402063">
        <w:rPr>
          <w:rFonts w:cstheme="minorHAnsi"/>
          <w:b/>
          <w:bCs/>
          <w:color w:val="000000"/>
          <w:sz w:val="27"/>
          <w:szCs w:val="27"/>
        </w:rPr>
        <w:t>RECOVERY</w:t>
      </w:r>
      <w:ins w:id="4" w:author="Leon Peto" w:date="2023-08-18T13:32:00Z">
        <w:r w:rsidR="00225EB2">
          <w:rPr>
            <w:rFonts w:cstheme="minorHAnsi"/>
            <w:b/>
            <w:bCs/>
            <w:color w:val="000000"/>
            <w:sz w:val="27"/>
            <w:szCs w:val="27"/>
          </w:rPr>
          <w:t xml:space="preserve"> TRIAL </w:t>
        </w:r>
      </w:ins>
      <w:commentRangeEnd w:id="2"/>
      <w:ins w:id="5" w:author="Leon Peto" w:date="2023-08-18T13:36:00Z">
        <w:r w:rsidR="00225EB2">
          <w:rPr>
            <w:rStyle w:val="CommentReference"/>
          </w:rPr>
          <w:commentReference w:id="2"/>
        </w:r>
      </w:ins>
      <w:ins w:id="6" w:author="Leon Peto" w:date="2023-08-18T13:32:00Z">
        <w:r w:rsidR="00225EB2">
          <w:rPr>
            <w:rFonts w:cstheme="minorHAnsi"/>
            <w:b/>
            <w:bCs/>
            <w:color w:val="000000"/>
            <w:sz w:val="27"/>
            <w:szCs w:val="27"/>
          </w:rPr>
          <w:t>– INFORMED CONSENT FORM</w:t>
        </w:r>
      </w:ins>
      <w:del w:id="7" w:author="Leon Peto" w:date="2023-08-18T13:32:00Z">
        <w:r w:rsidRPr="00402063" w:rsidDel="00225EB2">
          <w:rPr>
            <w:rFonts w:cstheme="minorHAnsi"/>
            <w:b/>
            <w:bCs/>
            <w:color w:val="000000"/>
            <w:sz w:val="27"/>
            <w:szCs w:val="27"/>
          </w:rPr>
          <w:delText>)</w:delText>
        </w:r>
      </w:del>
    </w:p>
    <w:p w14:paraId="57B6B95F" w14:textId="2133C4D5" w:rsidR="00402791" w:rsidRPr="00402063" w:rsidRDefault="00E40C0F" w:rsidP="002225B4">
      <w:pPr>
        <w:pBdr>
          <w:top w:val="single" w:sz="12" w:space="1" w:color="auto"/>
          <w:bottom w:val="single" w:sz="12" w:space="1" w:color="auto"/>
        </w:pBdr>
        <w:contextualSpacing/>
        <w:jc w:val="center"/>
        <w:rPr>
          <w:rFonts w:cstheme="minorHAnsi"/>
          <w:b/>
          <w:bCs/>
          <w:color w:val="000000"/>
        </w:rPr>
      </w:pPr>
      <w:r>
        <w:rPr>
          <w:rFonts w:cstheme="minorHAnsi"/>
          <w:b/>
          <w:bCs/>
          <w:color w:val="000000"/>
        </w:rPr>
        <w:t>Consent form for parents and young people age 16 and 17 years old</w:t>
      </w:r>
    </w:p>
    <w:p w14:paraId="4DD609DD" w14:textId="1A2A284B" w:rsidR="00FB07C4" w:rsidRPr="00903890" w:rsidRDefault="00FB07C4" w:rsidP="007559D8">
      <w:pPr>
        <w:tabs>
          <w:tab w:val="left" w:pos="-720"/>
          <w:tab w:val="left" w:pos="558"/>
          <w:tab w:val="left" w:pos="1170"/>
          <w:tab w:val="left" w:pos="1674"/>
          <w:tab w:val="left" w:pos="4798"/>
        </w:tabs>
        <w:jc w:val="both"/>
        <w:rPr>
          <w:rFonts w:cstheme="minorHAnsi"/>
          <w:b/>
          <w:bCs/>
          <w:sz w:val="2"/>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9A2E93">
        <w:trPr>
          <w:trHeight w:val="127"/>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1D120A" w:rsidRDefault="000E4E3D" w:rsidP="003D23D5">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9A2E93">
        <w:trPr>
          <w:trHeight w:val="79"/>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1D120A" w:rsidRDefault="000E4E3D" w:rsidP="003D23D5">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62" w:type="dxa"/>
        <w:tblLook w:val="01E0" w:firstRow="1" w:lastRow="1" w:firstColumn="1" w:lastColumn="1" w:noHBand="0" w:noVBand="0"/>
      </w:tblPr>
      <w:tblGrid>
        <w:gridCol w:w="23"/>
        <w:gridCol w:w="5116"/>
        <w:gridCol w:w="237"/>
        <w:gridCol w:w="2470"/>
        <w:gridCol w:w="237"/>
        <w:gridCol w:w="1219"/>
        <w:gridCol w:w="49"/>
        <w:gridCol w:w="1007"/>
      </w:tblGrid>
      <w:tr w:rsidR="00033D88" w:rsidRPr="00F93AC1" w14:paraId="6B9C56F5" w14:textId="77777777" w:rsidTr="00131DF0">
        <w:trPr>
          <w:gridBefore w:val="1"/>
          <w:gridAfter w:val="1"/>
          <w:wBefore w:w="23" w:type="dxa"/>
          <w:wAfter w:w="1007" w:type="dxa"/>
          <w:trHeight w:val="68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1D120A" w:rsidRDefault="000C3EC6" w:rsidP="000C3EC6">
            <w:pPr>
              <w:pStyle w:val="ListParagraph"/>
              <w:spacing w:after="0" w:line="240" w:lineRule="auto"/>
              <w:ind w:left="0" w:right="-57"/>
              <w:jc w:val="both"/>
              <w:rPr>
                <w:rFonts w:cstheme="minorHAnsi"/>
                <w:sz w:val="14"/>
                <w:szCs w:val="21"/>
              </w:rPr>
            </w:pPr>
          </w:p>
          <w:p w14:paraId="672AAF84" w14:textId="6520B2CC" w:rsidR="00033D88" w:rsidRPr="00F93AC1" w:rsidRDefault="004A76B8" w:rsidP="006C7BE6">
            <w:pPr>
              <w:pStyle w:val="ListParagraph"/>
              <w:numPr>
                <w:ilvl w:val="0"/>
                <w:numId w:val="3"/>
              </w:numPr>
              <w:spacing w:after="0" w:line="240" w:lineRule="auto"/>
              <w:ind w:right="-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8" w:author="Leon Peto" w:date="2023-08-02T11:53:00Z">
              <w:r w:rsidR="00131DF0" w:rsidRPr="0015484C" w:rsidDel="006C7BE6">
                <w:rPr>
                  <w:rFonts w:cstheme="minorHAnsi"/>
                  <w:sz w:val="21"/>
                  <w:szCs w:val="21"/>
                </w:rPr>
                <w:delText>V</w:delText>
              </w:r>
              <w:r w:rsidR="00131DF0" w:rsidDel="006C7BE6">
                <w:rPr>
                  <w:rFonts w:cstheme="minorHAnsi"/>
                  <w:sz w:val="21"/>
                  <w:szCs w:val="21"/>
                </w:rPr>
                <w:delText>1</w:delText>
              </w:r>
              <w:r w:rsidR="00FC2AD3" w:rsidDel="006C7BE6">
                <w:rPr>
                  <w:rFonts w:cstheme="minorHAnsi"/>
                  <w:sz w:val="21"/>
                  <w:szCs w:val="21"/>
                </w:rPr>
                <w:delText>4</w:delText>
              </w:r>
            </w:del>
            <w:ins w:id="9" w:author="Leon Peto" w:date="2023-08-02T11:53:00Z">
              <w:r w:rsidR="006C7BE6" w:rsidRPr="0015484C">
                <w:rPr>
                  <w:rFonts w:cstheme="minorHAnsi"/>
                  <w:sz w:val="21"/>
                  <w:szCs w:val="21"/>
                </w:rPr>
                <w:t>V</w:t>
              </w:r>
              <w:r w:rsidR="006C7BE6">
                <w:rPr>
                  <w:rFonts w:cstheme="minorHAnsi"/>
                  <w:sz w:val="21"/>
                  <w:szCs w:val="21"/>
                </w:rPr>
                <w:t>15</w:t>
              </w:r>
            </w:ins>
            <w:r w:rsidR="00FC2AD3">
              <w:rPr>
                <w:rFonts w:cstheme="minorHAnsi"/>
                <w:sz w:val="21"/>
                <w:szCs w:val="21"/>
              </w:rPr>
              <w:t>.0</w:t>
            </w:r>
            <w:r w:rsidR="00706DED" w:rsidRPr="00F93AC1">
              <w:rPr>
                <w:rFonts w:cstheme="minorHAnsi"/>
                <w:sz w:val="21"/>
                <w:szCs w:val="21"/>
              </w:rPr>
              <w:t xml:space="preserve"> </w:t>
            </w:r>
            <w:del w:id="10" w:author="Leon Peto" w:date="2023-08-02T11:53:00Z">
              <w:r w:rsidR="00FC2AD3" w:rsidDel="006C7BE6">
                <w:rPr>
                  <w:rFonts w:cstheme="minorHAnsi"/>
                  <w:sz w:val="21"/>
                  <w:szCs w:val="21"/>
                </w:rPr>
                <w:delText>05</w:delText>
              </w:r>
            </w:del>
            <w:ins w:id="11" w:author="Leon Peto" w:date="2023-08-02T11:53:00Z">
              <w:r w:rsidR="006C7BE6">
                <w:rPr>
                  <w:rFonts w:cstheme="minorHAnsi"/>
                  <w:sz w:val="21"/>
                  <w:szCs w:val="21"/>
                </w:rPr>
                <w:t>22</w:t>
              </w:r>
            </w:ins>
            <w:r w:rsidR="00FC2AD3">
              <w:rPr>
                <w:rFonts w:cstheme="minorHAnsi"/>
                <w:sz w:val="21"/>
                <w:szCs w:val="21"/>
              </w:rPr>
              <w:t>-</w:t>
            </w:r>
            <w:del w:id="12" w:author="Leon Peto" w:date="2023-08-02T11:53:00Z">
              <w:r w:rsidR="00FC2AD3" w:rsidDel="006C7BE6">
                <w:rPr>
                  <w:rFonts w:cstheme="minorHAnsi"/>
                  <w:sz w:val="21"/>
                  <w:szCs w:val="21"/>
                </w:rPr>
                <w:delText>Mar</w:delText>
              </w:r>
            </w:del>
            <w:ins w:id="13" w:author="Leon Peto" w:date="2023-08-02T11:53:00Z">
              <w:r w:rsidR="006C7BE6">
                <w:rPr>
                  <w:rFonts w:cstheme="minorHAnsi"/>
                  <w:sz w:val="21"/>
                  <w:szCs w:val="21"/>
                </w:rPr>
                <w:t>Jun</w:t>
              </w:r>
            </w:ins>
            <w:r w:rsidR="00402791" w:rsidRPr="00F93AC1">
              <w:rPr>
                <w:rFonts w:cstheme="minorHAnsi"/>
                <w:sz w:val="21"/>
                <w:szCs w:val="21"/>
              </w:rPr>
              <w:t>-</w:t>
            </w:r>
            <w:del w:id="14" w:author="Leon Peto" w:date="2023-08-02T11:54:00Z">
              <w:r w:rsidR="00FC2AD3" w:rsidRPr="00F93AC1" w:rsidDel="006C7BE6">
                <w:rPr>
                  <w:rFonts w:cstheme="minorHAnsi"/>
                  <w:sz w:val="21"/>
                  <w:szCs w:val="21"/>
                </w:rPr>
                <w:delText>202</w:delText>
              </w:r>
              <w:r w:rsidR="00FC2AD3" w:rsidDel="006C7BE6">
                <w:rPr>
                  <w:rFonts w:cstheme="minorHAnsi"/>
                  <w:sz w:val="21"/>
                  <w:szCs w:val="21"/>
                </w:rPr>
                <w:delText>2</w:delText>
              </w:r>
            </w:del>
            <w:ins w:id="15" w:author="Leon Peto" w:date="2023-08-02T11:54:00Z">
              <w:r w:rsidR="006C7BE6" w:rsidRPr="00F93AC1">
                <w:rPr>
                  <w:rFonts w:cstheme="minorHAnsi"/>
                  <w:sz w:val="21"/>
                  <w:szCs w:val="21"/>
                </w:rPr>
                <w:t>202</w:t>
              </w:r>
              <w:r w:rsidR="006C7BE6">
                <w:rPr>
                  <w:rFonts w:cstheme="minorHAnsi"/>
                  <w:sz w:val="21"/>
                  <w:szCs w:val="21"/>
                </w:rPr>
                <w:t>3</w:t>
              </w:r>
            </w:ins>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131DF0">
        <w:trPr>
          <w:gridBefore w:val="1"/>
          <w:gridAfter w:val="1"/>
          <w:wBefore w:w="23" w:type="dxa"/>
          <w:wAfter w:w="1007" w:type="dxa"/>
          <w:trHeight w:val="60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08534FC5"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 xml:space="preserve">I understand that </w:t>
            </w:r>
            <w:r w:rsidR="00FE309C">
              <w:rPr>
                <w:sz w:val="21"/>
                <w:szCs w:val="21"/>
              </w:rPr>
              <w:t xml:space="preserve">my / </w:t>
            </w:r>
            <w:r w:rsidR="00033D88" w:rsidRPr="00F93AC1">
              <w:rPr>
                <w:sz w:val="21"/>
                <w:szCs w:val="21"/>
              </w:rPr>
              <w:t>my</w:t>
            </w:r>
            <w:r w:rsidR="007938AE" w:rsidRPr="00F93AC1">
              <w:rPr>
                <w:sz w:val="21"/>
                <w:szCs w:val="21"/>
              </w:rPr>
              <w:t xml:space="preserve"> child’s</w:t>
            </w:r>
            <w:r w:rsidR="00033D88" w:rsidRPr="00F93AC1">
              <w:rPr>
                <w:sz w:val="21"/>
                <w:szCs w:val="21"/>
              </w:rPr>
              <w:t xml:space="preserve"> participation is voluntary and that I am free to withdraw </w:t>
            </w:r>
            <w:r w:rsidR="003C2563">
              <w:rPr>
                <w:sz w:val="21"/>
                <w:szCs w:val="21"/>
              </w:rPr>
              <w:t>[</w:t>
            </w:r>
            <w:r w:rsidR="007938AE" w:rsidRPr="00F93AC1">
              <w:rPr>
                <w:sz w:val="21"/>
                <w:szCs w:val="21"/>
              </w:rPr>
              <w:t>my child</w:t>
            </w:r>
            <w:r w:rsidR="003C2563">
              <w:rPr>
                <w:sz w:val="21"/>
                <w:szCs w:val="21"/>
              </w:rPr>
              <w:t>]</w:t>
            </w:r>
            <w:r w:rsidR="007938AE" w:rsidRPr="00F93AC1">
              <w:rPr>
                <w:sz w:val="21"/>
                <w:szCs w:val="21"/>
              </w:rPr>
              <w:t xml:space="preserve"> </w:t>
            </w:r>
            <w:r w:rsidR="00033D88" w:rsidRPr="00F93AC1">
              <w:rPr>
                <w:sz w:val="21"/>
                <w:szCs w:val="21"/>
              </w:rPr>
              <w:t xml:space="preserve">at any time, without giving any reason, and without </w:t>
            </w:r>
            <w:r w:rsidR="003C2563">
              <w:rPr>
                <w:sz w:val="21"/>
                <w:szCs w:val="21"/>
              </w:rPr>
              <w:t>my/</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131DF0">
        <w:trPr>
          <w:gridBefore w:val="1"/>
          <w:gridAfter w:val="1"/>
          <w:wBefore w:w="23" w:type="dxa"/>
          <w:wAfter w:w="1007" w:type="dxa"/>
          <w:trHeight w:val="1169"/>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6911744E" w:rsidR="00033D88" w:rsidRPr="00F93AC1" w:rsidRDefault="004A76B8" w:rsidP="00FD0667">
            <w:pPr>
              <w:spacing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w:t>
            </w:r>
            <w:r w:rsidR="00FE309C">
              <w:rPr>
                <w:rFonts w:cstheme="minorHAnsi"/>
                <w:sz w:val="21"/>
                <w:szCs w:val="21"/>
              </w:rPr>
              <w:t xml:space="preserve">my / </w:t>
            </w:r>
            <w:r w:rsidR="00033D88" w:rsidRPr="00F93AC1">
              <w:rPr>
                <w:rFonts w:cstheme="minorHAnsi"/>
                <w:sz w:val="21"/>
                <w:szCs w:val="21"/>
              </w:rPr>
              <w:t xml:space="preserve">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2D04A064" w:rsidR="00033D88" w:rsidRPr="00F93AC1" w:rsidRDefault="004A76B8" w:rsidP="003C2563">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w:t>
            </w:r>
            <w:r w:rsidR="003C2563">
              <w:rPr>
                <w:rFonts w:cstheme="minorHAnsi"/>
                <w:b/>
                <w:sz w:val="21"/>
                <w:szCs w:val="21"/>
              </w:rPr>
              <w:t>my/</w:t>
            </w:r>
            <w:r w:rsidR="00033D88" w:rsidRPr="00F93AC1">
              <w:rPr>
                <w:rFonts w:cstheme="minorHAnsi"/>
                <w:b/>
                <w:sz w:val="21"/>
                <w:szCs w:val="21"/>
              </w:rPr>
              <w:t xml:space="preserve">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6D25AF">
              <w:rPr>
                <w:rFonts w:cstheme="minorHAnsi"/>
                <w:sz w:val="21"/>
                <w:szCs w:val="21"/>
              </w:rPr>
              <w:t>me/</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6D25AF">
              <w:rPr>
                <w:rFonts w:cstheme="minorHAnsi"/>
                <w:sz w:val="21"/>
                <w:szCs w:val="21"/>
              </w:rPr>
              <w:t>me/</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131DF0">
        <w:trPr>
          <w:gridBefore w:val="1"/>
          <w:gridAfter w:val="1"/>
          <w:wBefore w:w="23" w:type="dxa"/>
          <w:wAfter w:w="1007" w:type="dxa"/>
          <w:trHeight w:val="20"/>
        </w:trPr>
        <w:tc>
          <w:tcPr>
            <w:tcW w:w="9328" w:type="dxa"/>
            <w:gridSpan w:val="6"/>
            <w:tcBorders>
              <w:top w:val="single" w:sz="18" w:space="0" w:color="FFFFFF" w:themeColor="background1"/>
              <w:left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6639505B"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6D25AF">
              <w:rPr>
                <w:rFonts w:cstheme="minorHAnsi"/>
                <w:sz w:val="21"/>
                <w:szCs w:val="21"/>
              </w:rPr>
              <w:t>my/</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780140" w:rsidRPr="00F93AC1" w14:paraId="432ACDFC" w14:textId="77777777" w:rsidTr="00131DF0">
        <w:trPr>
          <w:gridBefore w:val="1"/>
          <w:gridAfter w:val="1"/>
          <w:wBefore w:w="23" w:type="dxa"/>
          <w:wAfter w:w="1007" w:type="dxa"/>
          <w:trHeight w:val="20"/>
        </w:trPr>
        <w:tc>
          <w:tcPr>
            <w:tcW w:w="9328" w:type="dxa"/>
            <w:gridSpan w:val="6"/>
            <w:shd w:val="clear" w:color="auto" w:fill="auto"/>
            <w:tcMar>
              <w:top w:w="85" w:type="dxa"/>
              <w:left w:w="85" w:type="dxa"/>
              <w:bottom w:w="85" w:type="dxa"/>
              <w:right w:w="85" w:type="dxa"/>
            </w:tcMar>
          </w:tcPr>
          <w:p w14:paraId="525287A6" w14:textId="0E1F3D25" w:rsidR="00780140" w:rsidRPr="00F93AC1" w:rsidRDefault="00780140" w:rsidP="00780140">
            <w:pPr>
              <w:spacing w:after="0" w:line="240" w:lineRule="auto"/>
              <w:ind w:left="-57" w:right="-57"/>
              <w:jc w:val="both"/>
              <w:rPr>
                <w:rFonts w:cstheme="minorHAnsi"/>
                <w:b/>
                <w:sz w:val="21"/>
                <w:szCs w:val="21"/>
              </w:rPr>
            </w:pPr>
            <w:r w:rsidRPr="009E277F">
              <w:rPr>
                <w:rFonts w:cstheme="minorHAnsi"/>
                <w:b/>
              </w:rPr>
              <w:t xml:space="preserve">6. GP: </w:t>
            </w:r>
            <w:r w:rsidRPr="009E277F">
              <w:rPr>
                <w:rFonts w:cstheme="minorHAnsi"/>
              </w:rPr>
              <w:t>I understand that my GP may be informed of any issues relevant to my</w:t>
            </w:r>
            <w:r w:rsidR="00A21F78">
              <w:rPr>
                <w:rFonts w:cstheme="minorHAnsi"/>
              </w:rPr>
              <w:t>/my child’s</w:t>
            </w:r>
            <w:r w:rsidRPr="009E277F">
              <w:rPr>
                <w:rFonts w:cstheme="minorHAnsi"/>
              </w:rPr>
              <w:t xml:space="preserve"> participation in the RECOVERY trial.</w:t>
            </w:r>
          </w:p>
        </w:tc>
      </w:tr>
      <w:tr w:rsidR="00131DF0" w:rsidRPr="00402063" w14:paraId="6BAEBB25" w14:textId="77777777" w:rsidTr="00131DF0">
        <w:tblPrEx>
          <w:tblCellMar>
            <w:left w:w="0" w:type="dxa"/>
            <w:right w:w="28" w:type="dxa"/>
          </w:tblCellMar>
        </w:tblPrEx>
        <w:trPr>
          <w:gridAfter w:val="2"/>
          <w:wAfter w:w="1056" w:type="dxa"/>
          <w:trHeight w:val="249"/>
        </w:trPr>
        <w:tc>
          <w:tcPr>
            <w:tcW w:w="9302" w:type="dxa"/>
            <w:gridSpan w:val="6"/>
            <w:shd w:val="clear" w:color="auto" w:fill="auto"/>
            <w:tcMar>
              <w:top w:w="85" w:type="dxa"/>
              <w:left w:w="85" w:type="dxa"/>
              <w:bottom w:w="85" w:type="dxa"/>
              <w:right w:w="85" w:type="dxa"/>
            </w:tcMar>
          </w:tcPr>
          <w:p w14:paraId="48E3F159" w14:textId="259A83ED" w:rsidR="00131DF0" w:rsidRDefault="00131DF0" w:rsidP="00245A3A">
            <w:pPr>
              <w:pStyle w:val="ListParagraph"/>
              <w:spacing w:after="0" w:line="240" w:lineRule="auto"/>
              <w:ind w:left="-53" w:right="-57"/>
              <w:rPr>
                <w:rFonts w:cstheme="minorHAnsi"/>
                <w:b/>
              </w:rPr>
            </w:pPr>
            <w:r>
              <w:rPr>
                <w:rFonts w:cstheme="minorHAnsi"/>
                <w:b/>
              </w:rPr>
              <w:t xml:space="preserve">7. Samples: </w:t>
            </w:r>
            <w:r>
              <w:rPr>
                <w:rFonts w:cstheme="minorHAnsi"/>
              </w:rPr>
              <w:t xml:space="preserve">I am aware that a blood sample and nasal/mouth swabs may be sent to a central laboratory for measurement of coronavirus and </w:t>
            </w:r>
            <w:del w:id="16" w:author="Leon Peto" w:date="2023-07-31T16:23:00Z">
              <w:r w:rsidDel="00245A3A">
                <w:rPr>
                  <w:rFonts w:cstheme="minorHAnsi"/>
                </w:rPr>
                <w:delText xml:space="preserve">antibodies </w:delText>
              </w:r>
            </w:del>
            <w:ins w:id="17" w:author="Leon Peto" w:date="2023-07-31T16:23:00Z">
              <w:r w:rsidR="00245A3A">
                <w:rPr>
                  <w:rFonts w:cstheme="minorHAnsi"/>
                </w:rPr>
                <w:t xml:space="preserve">immune responses </w:t>
              </w:r>
            </w:ins>
            <w:r>
              <w:rPr>
                <w:rFonts w:cstheme="minorHAnsi"/>
              </w:rPr>
              <w:t>against it and/or influenza virus.</w:t>
            </w:r>
          </w:p>
        </w:tc>
      </w:tr>
      <w:tr w:rsidR="00033D88" w:rsidRPr="00546856" w14:paraId="5F52761E" w14:textId="77777777" w:rsidTr="00131DF0">
        <w:trPr>
          <w:gridBefore w:val="1"/>
          <w:gridAfter w:val="1"/>
          <w:wBefore w:w="23" w:type="dxa"/>
          <w:wAfter w:w="1007" w:type="dxa"/>
          <w:trHeight w:val="511"/>
        </w:trPr>
        <w:tc>
          <w:tcPr>
            <w:tcW w:w="9328" w:type="dxa"/>
            <w:gridSpan w:val="6"/>
            <w:tcBorders>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7D7131AC" w:rsidR="00033D88" w:rsidRPr="00546856" w:rsidRDefault="00131DF0" w:rsidP="000E3E59">
            <w:pPr>
              <w:spacing w:before="40" w:after="0" w:line="240" w:lineRule="auto"/>
              <w:ind w:left="-57" w:right="-57"/>
              <w:jc w:val="both"/>
              <w:rPr>
                <w:sz w:val="21"/>
                <w:szCs w:val="21"/>
              </w:rPr>
            </w:pPr>
            <w:r>
              <w:rPr>
                <w:b/>
                <w:bCs/>
                <w:sz w:val="21"/>
                <w:szCs w:val="21"/>
              </w:rPr>
              <w:t>8</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3C2563">
              <w:rPr>
                <w:sz w:val="21"/>
                <w:szCs w:val="21"/>
              </w:rPr>
              <w:t>[</w:t>
            </w:r>
            <w:r w:rsidR="007938AE" w:rsidRPr="00546856">
              <w:rPr>
                <w:sz w:val="21"/>
                <w:szCs w:val="21"/>
              </w:rPr>
              <w:t>for my child</w:t>
            </w:r>
            <w:r w:rsidR="003C2563">
              <w:rPr>
                <w:sz w:val="21"/>
                <w:szCs w:val="21"/>
              </w:rPr>
              <w:t>]</w:t>
            </w:r>
            <w:r w:rsidR="007938AE" w:rsidRPr="00546856">
              <w:rPr>
                <w:sz w:val="21"/>
                <w:szCs w:val="21"/>
              </w:rPr>
              <w:t xml:space="preserve"> </w:t>
            </w:r>
            <w:r w:rsidR="00033D88" w:rsidRPr="00546856">
              <w:rPr>
                <w:sz w:val="21"/>
                <w:szCs w:val="21"/>
              </w:rPr>
              <w:t>to take part in the above study.</w:t>
            </w:r>
          </w:p>
        </w:tc>
      </w:tr>
      <w:tr w:rsidR="002C37A8" w:rsidRPr="00402063" w14:paraId="47166502" w14:textId="77777777" w:rsidTr="00131DF0">
        <w:trPr>
          <w:gridBefore w:val="1"/>
          <w:wBefore w:w="23" w:type="dxa"/>
          <w:trHeight w:val="259"/>
        </w:trPr>
        <w:tc>
          <w:tcPr>
            <w:tcW w:w="5116"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470"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131DF0">
        <w:trPr>
          <w:gridBefore w:val="1"/>
          <w:wBefore w:w="23" w:type="dxa"/>
          <w:trHeight w:val="457"/>
        </w:trPr>
        <w:tc>
          <w:tcPr>
            <w:tcW w:w="5116" w:type="dxa"/>
            <w:tcMar>
              <w:left w:w="0" w:type="dxa"/>
              <w:right w:w="0" w:type="dxa"/>
            </w:tcMar>
          </w:tcPr>
          <w:p w14:paraId="412DD52B" w14:textId="4DE6EAE2" w:rsidR="002C37A8" w:rsidRPr="00402063" w:rsidRDefault="002C37A8" w:rsidP="007C7B66">
            <w:pPr>
              <w:ind w:right="-278"/>
              <w:rPr>
                <w:rFonts w:cstheme="minorHAnsi"/>
              </w:rPr>
            </w:pPr>
            <w:r w:rsidRPr="00402063">
              <w:rPr>
                <w:rFonts w:cstheme="minorHAnsi"/>
              </w:rPr>
              <w:t xml:space="preserve">PRINTED name of </w:t>
            </w:r>
            <w:r w:rsidR="007938AE">
              <w:rPr>
                <w:rFonts w:cstheme="minorHAnsi"/>
              </w:rPr>
              <w:t>parent/guardian</w:t>
            </w:r>
            <w:r w:rsidR="00CD0972">
              <w:rPr>
                <w:rFonts w:cstheme="minorHAnsi"/>
              </w:rPr>
              <w:t xml:space="preserve">/participant </w:t>
            </w:r>
            <w:r w:rsidR="00CD0972" w:rsidRPr="00F611C4">
              <w:rPr>
                <w:rFonts w:cstheme="minorHAnsi"/>
                <w:sz w:val="16"/>
              </w:rPr>
              <w:t xml:space="preserve">(if aged </w:t>
            </w:r>
            <w:r w:rsidR="007C7B66">
              <w:rPr>
                <w:rFonts w:cstheme="minorHAnsi"/>
                <w:sz w:val="16"/>
              </w:rPr>
              <w:t>≥</w:t>
            </w:r>
            <w:r w:rsidR="00CD0972" w:rsidRPr="00F611C4">
              <w:rPr>
                <w:rFonts w:cstheme="minorHAnsi"/>
                <w:sz w:val="16"/>
              </w:rPr>
              <w:t xml:space="preserve">16) </w:t>
            </w:r>
          </w:p>
        </w:tc>
        <w:tc>
          <w:tcPr>
            <w:tcW w:w="237" w:type="dxa"/>
            <w:tcMar>
              <w:left w:w="0" w:type="dxa"/>
              <w:right w:w="0" w:type="dxa"/>
            </w:tcMar>
          </w:tcPr>
          <w:p w14:paraId="1657AB7D" w14:textId="77777777" w:rsidR="002C37A8" w:rsidRPr="00402063" w:rsidRDefault="002C37A8" w:rsidP="003D23D5">
            <w:pPr>
              <w:rPr>
                <w:rFonts w:cstheme="minorHAnsi"/>
              </w:rPr>
            </w:pPr>
          </w:p>
        </w:tc>
        <w:tc>
          <w:tcPr>
            <w:tcW w:w="2470"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7B74B2F1"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131DF0">
        <w:trPr>
          <w:gridBefore w:val="1"/>
          <w:wBefore w:w="23" w:type="dxa"/>
          <w:trHeight w:val="80"/>
        </w:trPr>
        <w:tc>
          <w:tcPr>
            <w:tcW w:w="5116"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23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470"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7"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75" w:type="dxa"/>
            <w:gridSpan w:val="3"/>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131DF0">
        <w:trPr>
          <w:gridBefore w:val="1"/>
          <w:wBefore w:w="23" w:type="dxa"/>
          <w:trHeight w:val="352"/>
        </w:trPr>
        <w:tc>
          <w:tcPr>
            <w:tcW w:w="5116"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237" w:type="dxa"/>
            <w:tcMar>
              <w:left w:w="0" w:type="dxa"/>
              <w:right w:w="0" w:type="dxa"/>
            </w:tcMar>
          </w:tcPr>
          <w:p w14:paraId="45C84FEC" w14:textId="77777777" w:rsidR="002C37A8" w:rsidRPr="00402063" w:rsidRDefault="002C37A8" w:rsidP="003D23D5">
            <w:pPr>
              <w:rPr>
                <w:rFonts w:cstheme="minorHAnsi"/>
              </w:rPr>
            </w:pPr>
          </w:p>
        </w:tc>
        <w:tc>
          <w:tcPr>
            <w:tcW w:w="2470"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7" w:type="dxa"/>
          </w:tcPr>
          <w:p w14:paraId="3EE8D7EA" w14:textId="77777777" w:rsidR="002C37A8" w:rsidRPr="00402063" w:rsidRDefault="002C37A8" w:rsidP="00451DE9">
            <w:pPr>
              <w:ind w:left="-257" w:firstLine="142"/>
              <w:rPr>
                <w:rFonts w:cstheme="minorHAnsi"/>
              </w:rPr>
            </w:pPr>
          </w:p>
        </w:tc>
        <w:tc>
          <w:tcPr>
            <w:tcW w:w="2275" w:type="dxa"/>
            <w:gridSpan w:val="3"/>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D9853FD" w:rsidR="00572A0E" w:rsidRDefault="0015484C" w:rsidP="0015484C">
      <w:pPr>
        <w:tabs>
          <w:tab w:val="left" w:pos="-720"/>
          <w:tab w:val="left" w:pos="558"/>
          <w:tab w:val="left" w:pos="1170"/>
          <w:tab w:val="left" w:pos="1455"/>
          <w:tab w:val="left" w:pos="1674"/>
          <w:tab w:val="left" w:pos="4798"/>
          <w:tab w:val="center" w:pos="5233"/>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sidR="00B7765F" w:rsidRPr="00402063">
        <w:rPr>
          <w:rFonts w:ascii="Arial" w:hAnsi="Arial" w:cs="Arial"/>
          <w:i/>
          <w:sz w:val="16"/>
          <w:szCs w:val="16"/>
        </w:rPr>
        <w:t>*1 copy for participant; 1 copy for researcher site file; 1 (original) to be kept in medical notes</w:t>
      </w:r>
    </w:p>
    <w:p w14:paraId="35082265" w14:textId="4036206F" w:rsidR="00FA681B" w:rsidRDefault="00FA681B">
      <w:pPr>
        <w:rPr>
          <w:rFonts w:ascii="Arial" w:hAnsi="Arial" w:cs="Arial"/>
          <w:sz w:val="16"/>
          <w:szCs w:val="16"/>
        </w:rPr>
      </w:pPr>
      <w:r>
        <w:rPr>
          <w:rFonts w:ascii="Arial" w:hAnsi="Arial" w:cs="Arial"/>
          <w:sz w:val="16"/>
          <w:szCs w:val="16"/>
        </w:rPr>
        <w:br w:type="page"/>
      </w:r>
    </w:p>
    <w:p w14:paraId="4C620B90" w14:textId="43E6AAB6" w:rsidR="00692E04" w:rsidRPr="00402063" w:rsidRDefault="00225EB2" w:rsidP="00692E04">
      <w:pPr>
        <w:pBdr>
          <w:top w:val="single" w:sz="12" w:space="1" w:color="auto"/>
          <w:bottom w:val="single" w:sz="12" w:space="1" w:color="auto"/>
        </w:pBdr>
        <w:contextualSpacing/>
        <w:jc w:val="center"/>
        <w:rPr>
          <w:rFonts w:cstheme="minorHAnsi"/>
          <w:b/>
          <w:bCs/>
        </w:rPr>
      </w:pPr>
      <w:del w:id="18" w:author="Leon Peto" w:date="2023-08-18T13:34:00Z">
        <w:r w:rsidRPr="00402063" w:rsidDel="00225EB2">
          <w:rPr>
            <w:rFonts w:cstheme="minorHAnsi"/>
            <w:b/>
            <w:bCs/>
            <w:noProof/>
            <w:color w:val="000000"/>
            <w:sz w:val="28"/>
            <w:lang w:eastAsia="en-GB"/>
          </w:rPr>
          <w:lastRenderedPageBreak/>
          <w:drawing>
            <wp:anchor distT="0" distB="0" distL="114300" distR="114300" simplePos="0" relativeHeight="251663872" behindDoc="0" locked="0" layoutInCell="1" allowOverlap="1" wp14:anchorId="3F0E6A30" wp14:editId="032FD42C">
              <wp:simplePos x="0" y="0"/>
              <wp:positionH relativeFrom="column">
                <wp:posOffset>0</wp:posOffset>
              </wp:positionH>
              <wp:positionV relativeFrom="paragraph">
                <wp:posOffset>219075</wp:posOffset>
              </wp:positionV>
              <wp:extent cx="937260" cy="225425"/>
              <wp:effectExtent l="0" t="0" r="0"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rotWithShape="1">
                      <a:blip r:embed="rId11" cstate="print">
                        <a:extLst>
                          <a:ext uri="{28A0092B-C50C-407E-A947-70E740481C1C}">
                            <a14:useLocalDpi xmlns:a14="http://schemas.microsoft.com/office/drawing/2010/main" val="0"/>
                          </a:ext>
                        </a:extLst>
                      </a:blip>
                      <a:srcRect b="22993"/>
                      <a:stretch/>
                    </pic:blipFill>
                    <pic:spPr bwMode="auto">
                      <a:xfrm>
                        <a:off x="0" y="0"/>
                        <a:ext cx="937260" cy="225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r w:rsidR="00692E04" w:rsidRPr="00402063">
        <w:rPr>
          <w:rFonts w:cstheme="minorHAnsi"/>
          <w:b/>
          <w:bCs/>
          <w:noProof/>
          <w:color w:val="000000"/>
          <w:sz w:val="28"/>
          <w:lang w:eastAsia="en-GB"/>
        </w:rPr>
        <w:drawing>
          <wp:anchor distT="0" distB="0" distL="114300" distR="114300" simplePos="0" relativeHeight="251661824" behindDoc="0" locked="0" layoutInCell="1" allowOverlap="1" wp14:anchorId="4D1AE4AE" wp14:editId="07FDAA40">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686273F8" w14:textId="22C3FF7E" w:rsidR="00692E04" w:rsidRPr="00402063" w:rsidRDefault="00225EB2" w:rsidP="00692E04">
      <w:pPr>
        <w:pBdr>
          <w:top w:val="single" w:sz="12" w:space="1" w:color="auto"/>
          <w:bottom w:val="single" w:sz="12" w:space="1" w:color="auto"/>
        </w:pBdr>
        <w:contextualSpacing/>
        <w:jc w:val="center"/>
        <w:rPr>
          <w:rFonts w:cstheme="minorHAnsi"/>
          <w:b/>
          <w:bCs/>
          <w:color w:val="000000"/>
          <w:sz w:val="27"/>
          <w:szCs w:val="27"/>
        </w:rPr>
      </w:pPr>
      <w:ins w:id="19" w:author="Leon Peto" w:date="2023-08-18T13:34:00Z">
        <w:r>
          <w:rPr>
            <w:noProof/>
            <w:lang w:eastAsia="en-GB"/>
          </w:rPr>
          <w:drawing>
            <wp:anchor distT="0" distB="0" distL="114300" distR="114300" simplePos="0" relativeHeight="251667968" behindDoc="0" locked="0" layoutInCell="1" allowOverlap="1" wp14:anchorId="542D571E" wp14:editId="6A740BA3">
              <wp:simplePos x="0" y="0"/>
              <wp:positionH relativeFrom="column">
                <wp:posOffset>0</wp:posOffset>
              </wp:positionH>
              <wp:positionV relativeFrom="paragraph">
                <wp:posOffset>-635</wp:posOffset>
              </wp:positionV>
              <wp:extent cx="1264920" cy="2884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0">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20" w:author="Leon Peto" w:date="2023-08-18T13:33:00Z">
        <w:r w:rsidR="00692E04" w:rsidRPr="00402063" w:rsidDel="00225EB2">
          <w:rPr>
            <w:rFonts w:cstheme="minorHAnsi"/>
            <w:b/>
            <w:bCs/>
            <w:color w:val="000000"/>
            <w:sz w:val="27"/>
            <w:szCs w:val="27"/>
            <w:u w:val="single"/>
          </w:rPr>
          <w:delText>R</w:delText>
        </w:r>
        <w:r w:rsidR="00692E04" w:rsidRPr="00402063" w:rsidDel="00225EB2">
          <w:rPr>
            <w:rFonts w:cstheme="minorHAnsi"/>
            <w:b/>
            <w:bCs/>
            <w:color w:val="000000"/>
            <w:sz w:val="27"/>
            <w:szCs w:val="27"/>
          </w:rPr>
          <w:delText xml:space="preserve">ANDOMISED </w:delText>
        </w:r>
        <w:r w:rsidR="00692E04" w:rsidRPr="00402063" w:rsidDel="00225EB2">
          <w:rPr>
            <w:rFonts w:cstheme="minorHAnsi"/>
            <w:b/>
            <w:bCs/>
            <w:color w:val="000000"/>
            <w:sz w:val="27"/>
            <w:szCs w:val="27"/>
            <w:u w:val="single"/>
          </w:rPr>
          <w:delText>E</w:delText>
        </w:r>
        <w:r w:rsidR="00692E04" w:rsidRPr="00402063" w:rsidDel="00225EB2">
          <w:rPr>
            <w:rFonts w:cstheme="minorHAnsi"/>
            <w:b/>
            <w:bCs/>
            <w:color w:val="000000"/>
            <w:sz w:val="27"/>
            <w:szCs w:val="27"/>
          </w:rPr>
          <w:delText xml:space="preserve">VALUATION OF </w:delText>
        </w:r>
        <w:r w:rsidR="00692E04" w:rsidRPr="00402063" w:rsidDel="00225EB2">
          <w:rPr>
            <w:rFonts w:cstheme="minorHAnsi"/>
            <w:b/>
            <w:bCs/>
            <w:color w:val="000000"/>
            <w:sz w:val="27"/>
            <w:szCs w:val="27"/>
            <w:u w:val="single"/>
          </w:rPr>
          <w:delText>COV</w:delText>
        </w:r>
        <w:r w:rsidR="00692E04" w:rsidRPr="00402063" w:rsidDel="00225EB2">
          <w:rPr>
            <w:rFonts w:cstheme="minorHAnsi"/>
            <w:b/>
            <w:bCs/>
            <w:color w:val="000000"/>
            <w:sz w:val="27"/>
            <w:szCs w:val="27"/>
          </w:rPr>
          <w:delText>ID-19 TH</w:delText>
        </w:r>
        <w:r w:rsidR="00692E04" w:rsidRPr="00402063" w:rsidDel="00225EB2">
          <w:rPr>
            <w:rFonts w:cstheme="minorHAnsi"/>
            <w:b/>
            <w:bCs/>
            <w:color w:val="000000"/>
            <w:sz w:val="27"/>
            <w:szCs w:val="27"/>
            <w:u w:val="single"/>
          </w:rPr>
          <w:delText>ER</w:delText>
        </w:r>
        <w:r w:rsidR="00692E04" w:rsidRPr="00402063" w:rsidDel="00225EB2">
          <w:rPr>
            <w:rFonts w:cstheme="minorHAnsi"/>
            <w:b/>
            <w:bCs/>
            <w:color w:val="000000"/>
            <w:sz w:val="27"/>
            <w:szCs w:val="27"/>
          </w:rPr>
          <w:delText>AP</w:delText>
        </w:r>
        <w:r w:rsidR="00692E04" w:rsidRPr="00402063" w:rsidDel="00225EB2">
          <w:rPr>
            <w:rFonts w:cstheme="minorHAnsi"/>
            <w:b/>
            <w:bCs/>
            <w:color w:val="000000"/>
            <w:sz w:val="27"/>
            <w:szCs w:val="27"/>
            <w:u w:val="single"/>
          </w:rPr>
          <w:delText>Y</w:delText>
        </w:r>
        <w:r w:rsidR="00692E04" w:rsidRPr="00402063" w:rsidDel="00225EB2">
          <w:rPr>
            <w:rFonts w:cstheme="minorHAnsi"/>
            <w:b/>
            <w:bCs/>
            <w:color w:val="000000"/>
            <w:sz w:val="27"/>
            <w:szCs w:val="27"/>
          </w:rPr>
          <w:delText xml:space="preserve"> (</w:delText>
        </w:r>
      </w:del>
      <w:r w:rsidR="00692E04" w:rsidRPr="00402063">
        <w:rPr>
          <w:rFonts w:cstheme="minorHAnsi"/>
          <w:b/>
          <w:bCs/>
          <w:color w:val="000000"/>
          <w:sz w:val="27"/>
          <w:szCs w:val="27"/>
        </w:rPr>
        <w:t>RECOVERY</w:t>
      </w:r>
      <w:ins w:id="21" w:author="Leon Peto" w:date="2023-08-18T13:33:00Z">
        <w:r>
          <w:rPr>
            <w:rFonts w:cstheme="minorHAnsi"/>
            <w:b/>
            <w:bCs/>
            <w:color w:val="000000"/>
            <w:sz w:val="27"/>
            <w:szCs w:val="27"/>
          </w:rPr>
          <w:t xml:space="preserve"> </w:t>
        </w:r>
        <w:r>
          <w:rPr>
            <w:rFonts w:cstheme="minorHAnsi"/>
            <w:b/>
            <w:bCs/>
            <w:color w:val="000000"/>
            <w:sz w:val="27"/>
            <w:szCs w:val="27"/>
          </w:rPr>
          <w:t>TRIAL – INFORMED CONSENT FORM</w:t>
        </w:r>
      </w:ins>
      <w:del w:id="22" w:author="Leon Peto" w:date="2023-08-18T13:33:00Z">
        <w:r w:rsidR="00692E04" w:rsidRPr="00402063" w:rsidDel="00225EB2">
          <w:rPr>
            <w:rFonts w:cstheme="minorHAnsi"/>
            <w:b/>
            <w:bCs/>
            <w:color w:val="000000"/>
            <w:sz w:val="27"/>
            <w:szCs w:val="27"/>
          </w:rPr>
          <w:delText>)</w:delText>
        </w:r>
      </w:del>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246C8C19" w:rsidR="00692E04" w:rsidRPr="00402063" w:rsidRDefault="00692E04" w:rsidP="003D23D5">
            <w:pPr>
              <w:rPr>
                <w:rFonts w:cstheme="minorHAnsi"/>
              </w:rPr>
            </w:pPr>
            <w:r w:rsidRPr="00402063">
              <w:rPr>
                <w:rFonts w:cstheme="minorHAnsi"/>
              </w:rPr>
              <w:t xml:space="preserve">PRINTED name of </w:t>
            </w:r>
            <w:r w:rsidR="009C0B74">
              <w:rPr>
                <w:rFonts w:cstheme="minorHAnsi"/>
              </w:rPr>
              <w:t xml:space="preserve">impartial* </w:t>
            </w:r>
            <w:r w:rsidRPr="00402063">
              <w:rPr>
                <w:rFonts w:cstheme="minorHAnsi"/>
              </w:rPr>
              <w:t>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6B0FA1FA" w:rsidR="00692E04" w:rsidRDefault="009C0B74" w:rsidP="00692E04">
      <w:pPr>
        <w:spacing w:after="0"/>
      </w:pPr>
      <w:r w:rsidRPr="009C0B74">
        <w:rPr>
          <w:rFonts w:cstheme="minorHAnsi"/>
        </w:rPr>
        <w:t>*</w:t>
      </w:r>
      <w:r w:rsidRPr="009C0B74">
        <w:t xml:space="preserve"> </w:t>
      </w:r>
      <w:r>
        <w:t>a witness must not be a member of the RECOVERY study team</w:t>
      </w:r>
    </w:p>
    <w:p w14:paraId="51C5F525" w14:textId="77777777" w:rsidR="009C0B74" w:rsidRPr="00402063" w:rsidRDefault="009C0B7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5BEA0138" w:rsidR="00A77396" w:rsidRPr="00402063" w:rsidRDefault="00225EB2" w:rsidP="00402791">
      <w:pPr>
        <w:pBdr>
          <w:top w:val="single" w:sz="12" w:space="1" w:color="auto"/>
          <w:bottom w:val="single" w:sz="12" w:space="1" w:color="auto"/>
        </w:pBdr>
        <w:contextualSpacing/>
        <w:jc w:val="center"/>
        <w:rPr>
          <w:rFonts w:cstheme="minorHAnsi"/>
          <w:b/>
          <w:bCs/>
        </w:rPr>
      </w:pPr>
      <w:ins w:id="23" w:author="Leon Peto" w:date="2023-08-18T13:34:00Z">
        <w:r>
          <w:rPr>
            <w:noProof/>
            <w:lang w:eastAsia="en-GB"/>
          </w:rPr>
          <w:lastRenderedPageBreak/>
          <w:drawing>
            <wp:anchor distT="0" distB="0" distL="114300" distR="114300" simplePos="0" relativeHeight="251670016" behindDoc="0" locked="0" layoutInCell="1" allowOverlap="1" wp14:anchorId="1500C96F" wp14:editId="531845BD">
              <wp:simplePos x="0" y="0"/>
              <wp:positionH relativeFrom="column">
                <wp:posOffset>0</wp:posOffset>
              </wp:positionH>
              <wp:positionV relativeFrom="paragraph">
                <wp:posOffset>180109</wp:posOffset>
              </wp:positionV>
              <wp:extent cx="1264920" cy="2884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0">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r w:rsidR="00E672DC" w:rsidRPr="00402063">
        <w:rPr>
          <w:rFonts w:cstheme="minorHAnsi"/>
          <w:b/>
          <w:bCs/>
          <w:noProof/>
          <w:color w:val="000000"/>
          <w:sz w:val="28"/>
          <w:lang w:eastAsia="en-GB"/>
        </w:rPr>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del w:id="24" w:author="Leon Peto" w:date="2023-08-18T13:34:00Z">
        <w:r w:rsidR="003B0623" w:rsidRPr="00402063" w:rsidDel="00225EB2">
          <w:rPr>
            <w:rFonts w:cstheme="minorHAnsi"/>
            <w:b/>
            <w:bCs/>
            <w:noProof/>
            <w:color w:val="000000"/>
            <w:sz w:val="28"/>
            <w:lang w:eastAsia="en-GB"/>
          </w:rPr>
          <w:drawing>
            <wp:anchor distT="0" distB="0" distL="114300" distR="114300" simplePos="0" relativeHeight="251657728" behindDoc="0" locked="0" layoutInCell="1" allowOverlap="1" wp14:anchorId="2E4EEBFF" wp14:editId="7D1B40FF">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del>
    </w:p>
    <w:p w14:paraId="01C64DD1" w14:textId="5804FA25"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del w:id="25" w:author="Leon Peto" w:date="2023-08-18T13:34:00Z">
        <w:r w:rsidRPr="00402063" w:rsidDel="00225EB2">
          <w:rPr>
            <w:rFonts w:cstheme="minorHAnsi"/>
            <w:b/>
            <w:bCs/>
            <w:color w:val="000000"/>
            <w:sz w:val="27"/>
            <w:szCs w:val="27"/>
            <w:u w:val="single"/>
          </w:rPr>
          <w:delText>R</w:delText>
        </w:r>
        <w:r w:rsidRPr="00402063" w:rsidDel="00225EB2">
          <w:rPr>
            <w:rFonts w:cstheme="minorHAnsi"/>
            <w:b/>
            <w:bCs/>
            <w:color w:val="000000"/>
            <w:sz w:val="27"/>
            <w:szCs w:val="27"/>
          </w:rPr>
          <w:delText xml:space="preserve">ANDOMISED </w:delText>
        </w:r>
        <w:r w:rsidRPr="00402063" w:rsidDel="00225EB2">
          <w:rPr>
            <w:rFonts w:cstheme="minorHAnsi"/>
            <w:b/>
            <w:bCs/>
            <w:color w:val="000000"/>
            <w:sz w:val="27"/>
            <w:szCs w:val="27"/>
            <w:u w:val="single"/>
          </w:rPr>
          <w:delText>E</w:delText>
        </w:r>
        <w:r w:rsidRPr="00402063" w:rsidDel="00225EB2">
          <w:rPr>
            <w:rFonts w:cstheme="minorHAnsi"/>
            <w:b/>
            <w:bCs/>
            <w:color w:val="000000"/>
            <w:sz w:val="27"/>
            <w:szCs w:val="27"/>
          </w:rPr>
          <w:delText xml:space="preserve">VALUATION OF </w:delText>
        </w:r>
        <w:r w:rsidRPr="00402063" w:rsidDel="00225EB2">
          <w:rPr>
            <w:rFonts w:cstheme="minorHAnsi"/>
            <w:b/>
            <w:bCs/>
            <w:color w:val="000000"/>
            <w:sz w:val="27"/>
            <w:szCs w:val="27"/>
            <w:u w:val="single"/>
          </w:rPr>
          <w:delText>COV</w:delText>
        </w:r>
        <w:r w:rsidRPr="00402063" w:rsidDel="00225EB2">
          <w:rPr>
            <w:rFonts w:cstheme="minorHAnsi"/>
            <w:b/>
            <w:bCs/>
            <w:color w:val="000000"/>
            <w:sz w:val="27"/>
            <w:szCs w:val="27"/>
          </w:rPr>
          <w:delText>ID-19 TH</w:delText>
        </w:r>
        <w:r w:rsidRPr="00402063" w:rsidDel="00225EB2">
          <w:rPr>
            <w:rFonts w:cstheme="minorHAnsi"/>
            <w:b/>
            <w:bCs/>
            <w:color w:val="000000"/>
            <w:sz w:val="27"/>
            <w:szCs w:val="27"/>
            <w:u w:val="single"/>
          </w:rPr>
          <w:delText>ER</w:delText>
        </w:r>
        <w:r w:rsidRPr="00402063" w:rsidDel="00225EB2">
          <w:rPr>
            <w:rFonts w:cstheme="minorHAnsi"/>
            <w:b/>
            <w:bCs/>
            <w:color w:val="000000"/>
            <w:sz w:val="27"/>
            <w:szCs w:val="27"/>
          </w:rPr>
          <w:delText>AP</w:delText>
        </w:r>
        <w:r w:rsidRPr="00402063" w:rsidDel="00225EB2">
          <w:rPr>
            <w:rFonts w:cstheme="minorHAnsi"/>
            <w:b/>
            <w:bCs/>
            <w:color w:val="000000"/>
            <w:sz w:val="27"/>
            <w:szCs w:val="27"/>
            <w:u w:val="single"/>
          </w:rPr>
          <w:delText>Y</w:delText>
        </w:r>
        <w:r w:rsidRPr="00402063" w:rsidDel="00225EB2">
          <w:rPr>
            <w:rFonts w:cstheme="minorHAnsi"/>
            <w:b/>
            <w:bCs/>
            <w:color w:val="000000"/>
            <w:sz w:val="27"/>
            <w:szCs w:val="27"/>
          </w:rPr>
          <w:delText xml:space="preserve"> (</w:delText>
        </w:r>
      </w:del>
      <w:r w:rsidRPr="00402063">
        <w:rPr>
          <w:rFonts w:cstheme="minorHAnsi"/>
          <w:b/>
          <w:bCs/>
          <w:color w:val="000000"/>
          <w:sz w:val="27"/>
          <w:szCs w:val="27"/>
        </w:rPr>
        <w:t>RECOVERY</w:t>
      </w:r>
      <w:ins w:id="26" w:author="Leon Peto" w:date="2023-08-18T13:34:00Z">
        <w:r w:rsidR="00225EB2">
          <w:rPr>
            <w:rFonts w:cstheme="minorHAnsi"/>
            <w:b/>
            <w:bCs/>
            <w:color w:val="000000"/>
            <w:sz w:val="27"/>
            <w:szCs w:val="27"/>
          </w:rPr>
          <w:t xml:space="preserve"> TRIAL – PARTICIPANT INFORMATION SHEET</w:t>
        </w:r>
      </w:ins>
      <w:del w:id="27" w:author="Leon Peto" w:date="2023-08-18T13:34:00Z">
        <w:r w:rsidRPr="00402063" w:rsidDel="00225EB2">
          <w:rPr>
            <w:rFonts w:cstheme="minorHAnsi"/>
            <w:b/>
            <w:bCs/>
            <w:color w:val="000000"/>
            <w:sz w:val="27"/>
            <w:szCs w:val="27"/>
          </w:rPr>
          <w:delText>)</w:delText>
        </w:r>
      </w:del>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53690" w:rsidRDefault="0011686C" w:rsidP="00092CE7">
      <w:pPr>
        <w:tabs>
          <w:tab w:val="left" w:pos="-720"/>
          <w:tab w:val="left" w:pos="558"/>
          <w:tab w:val="left" w:pos="1170"/>
          <w:tab w:val="left" w:pos="1674"/>
          <w:tab w:val="left" w:pos="4798"/>
        </w:tabs>
        <w:jc w:val="center"/>
        <w:rPr>
          <w:rFonts w:cstheme="minorHAnsi"/>
          <w:b/>
          <w:bCs/>
          <w:sz w:val="24"/>
          <w:szCs w:val="24"/>
        </w:rPr>
      </w:pPr>
      <w:r w:rsidRPr="00F53690">
        <w:rPr>
          <w:rFonts w:cstheme="minorHAnsi"/>
          <w:b/>
          <w:bCs/>
          <w:sz w:val="24"/>
          <w:szCs w:val="24"/>
        </w:rPr>
        <w:t xml:space="preserve">Information </w:t>
      </w:r>
      <w:r w:rsidR="00B578F6" w:rsidRPr="00F53690">
        <w:rPr>
          <w:rFonts w:cstheme="minorHAnsi"/>
          <w:b/>
          <w:bCs/>
          <w:sz w:val="24"/>
          <w:szCs w:val="24"/>
        </w:rPr>
        <w:t xml:space="preserve">about the RECOVERY Trial </w:t>
      </w:r>
      <w:r w:rsidRPr="00F53690">
        <w:rPr>
          <w:rFonts w:cstheme="minorHAnsi"/>
          <w:b/>
          <w:bCs/>
          <w:sz w:val="24"/>
          <w:szCs w:val="24"/>
        </w:rPr>
        <w:t xml:space="preserve">for </w:t>
      </w:r>
      <w:r w:rsidR="00092CE7" w:rsidRPr="00F53690">
        <w:rPr>
          <w:rFonts w:cstheme="minorHAnsi"/>
          <w:b/>
          <w:bCs/>
          <w:sz w:val="24"/>
          <w:szCs w:val="24"/>
        </w:rPr>
        <w:t xml:space="preserve">children 10-15 years </w:t>
      </w:r>
      <w:r w:rsidR="00740470" w:rsidRPr="00F53690">
        <w:rPr>
          <w:rFonts w:cstheme="minorHAnsi"/>
          <w:b/>
          <w:bCs/>
          <w:sz w:val="24"/>
          <w:szCs w:val="24"/>
        </w:rPr>
        <w:t>old</w:t>
      </w:r>
    </w:p>
    <w:p w14:paraId="2890D9D0" w14:textId="5763B18F" w:rsidR="00092CE7" w:rsidRPr="00F53690" w:rsidRDefault="00092CE7"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Your doctors have found, or suspect, you have an infection called </w:t>
      </w:r>
      <w:r w:rsidR="00167FF8">
        <w:rPr>
          <w:rFonts w:eastAsia="Times New Roman" w:cstheme="minorHAnsi"/>
          <w:bCs/>
          <w:color w:val="000000" w:themeColor="text1"/>
          <w:lang w:eastAsia="en-GB"/>
        </w:rPr>
        <w:t>influenza pneumonia “flu”</w:t>
      </w:r>
      <w:r w:rsidR="00131DF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or COVID-19</w:t>
      </w:r>
      <w:r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COVID-19</w:t>
      </w:r>
      <w:r w:rsidRPr="00F53690">
        <w:rPr>
          <w:rFonts w:eastAsia="Times New Roman"/>
          <w:color w:val="000000" w:themeColor="text1"/>
          <w:sz w:val="24"/>
          <w:szCs w:val="24"/>
          <w:lang w:eastAsia="en-GB"/>
        </w:rPr>
        <w:t xml:space="preserve"> is caused by a type of virus called </w:t>
      </w:r>
      <w:r w:rsidR="00223D84" w:rsidRPr="00F53690">
        <w:rPr>
          <w:rFonts w:eastAsia="Times New Roman"/>
          <w:color w:val="000000" w:themeColor="text1"/>
          <w:sz w:val="24"/>
          <w:szCs w:val="24"/>
          <w:lang w:eastAsia="en-GB"/>
        </w:rPr>
        <w:t xml:space="preserve">a </w:t>
      </w:r>
      <w:r w:rsidRPr="00F53690">
        <w:rPr>
          <w:rFonts w:eastAsia="Times New Roman"/>
          <w:color w:val="000000" w:themeColor="text1"/>
          <w:sz w:val="24"/>
          <w:szCs w:val="24"/>
          <w:lang w:eastAsia="en-GB"/>
        </w:rPr>
        <w:t xml:space="preserve">coronavirus. </w:t>
      </w:r>
      <w:r w:rsidR="00167FF8">
        <w:rPr>
          <w:rFonts w:eastAsia="Times New Roman" w:cstheme="minorHAnsi"/>
          <w:bCs/>
          <w:color w:val="000000" w:themeColor="text1"/>
          <w:lang w:eastAsia="en-GB"/>
        </w:rPr>
        <w:t>Influenza pneumonia is caused by a ‘flu’ virus</w:t>
      </w:r>
      <w:r w:rsidR="009C0B74">
        <w:rPr>
          <w:rFonts w:eastAsia="Times New Roman" w:cstheme="minorHAnsi"/>
          <w:bCs/>
          <w:color w:val="000000" w:themeColor="text1"/>
          <w:lang w:eastAsia="en-GB"/>
        </w:rPr>
        <w:t xml:space="preserve"> which is different</w:t>
      </w:r>
      <w:r w:rsidR="00167FF8">
        <w:rPr>
          <w:rFonts w:eastAsia="Times New Roman" w:cstheme="minorHAnsi"/>
          <w:bCs/>
          <w:color w:val="000000" w:themeColor="text1"/>
          <w:lang w:eastAsia="en-GB"/>
        </w:rPr>
        <w:t xml:space="preserve">. </w:t>
      </w:r>
      <w:r w:rsidRPr="00F53690">
        <w:rPr>
          <w:rFonts w:eastAsia="Times New Roman"/>
          <w:color w:val="000000" w:themeColor="text1"/>
          <w:sz w:val="24"/>
          <w:szCs w:val="24"/>
          <w:lang w:eastAsia="en-GB"/>
        </w:rPr>
        <w:t xml:space="preserve">Most children and young people who get coronavirus get better without coming to hospital. Of those who are admitted to hospital, </w:t>
      </w:r>
      <w:r w:rsidR="00907C42" w:rsidRPr="00F53690">
        <w:rPr>
          <w:rFonts w:eastAsia="Times New Roman"/>
          <w:color w:val="000000" w:themeColor="text1"/>
          <w:sz w:val="24"/>
          <w:szCs w:val="24"/>
          <w:lang w:eastAsia="en-GB"/>
        </w:rPr>
        <w:t xml:space="preserve">some will need more treatment such as oxygen or machines to help breathing. </w:t>
      </w:r>
      <w:r w:rsidR="00C65CF5" w:rsidRPr="00F53690">
        <w:rPr>
          <w:rFonts w:eastAsia="Times New Roman"/>
          <w:color w:val="000000" w:themeColor="text1"/>
          <w:sz w:val="24"/>
          <w:szCs w:val="24"/>
          <w:lang w:eastAsia="en-GB"/>
        </w:rPr>
        <w:t xml:space="preserve">The RECOVERY trial has so far found that </w:t>
      </w:r>
      <w:r w:rsidR="00167FF8">
        <w:rPr>
          <w:rFonts w:eastAsia="Times New Roman"/>
          <w:color w:val="000000" w:themeColor="text1"/>
          <w:sz w:val="24"/>
          <w:szCs w:val="24"/>
          <w:lang w:eastAsia="en-GB"/>
        </w:rPr>
        <w:t>some</w:t>
      </w:r>
      <w:r w:rsidR="00167FF8" w:rsidRPr="00F53690">
        <w:rPr>
          <w:rFonts w:eastAsia="Times New Roman"/>
          <w:color w:val="000000" w:themeColor="text1"/>
          <w:sz w:val="24"/>
          <w:szCs w:val="24"/>
          <w:lang w:eastAsia="en-GB"/>
        </w:rPr>
        <w:t xml:space="preserve"> </w:t>
      </w:r>
      <w:r w:rsidR="00C65CF5" w:rsidRPr="00F53690">
        <w:rPr>
          <w:rFonts w:eastAsia="Times New Roman"/>
          <w:color w:val="000000" w:themeColor="text1"/>
          <w:sz w:val="24"/>
          <w:szCs w:val="24"/>
          <w:lang w:eastAsia="en-GB"/>
        </w:rPr>
        <w:t>medicine</w:t>
      </w:r>
      <w:r w:rsidR="00167FF8">
        <w:rPr>
          <w:rFonts w:eastAsia="Times New Roman"/>
          <w:color w:val="000000" w:themeColor="text1"/>
          <w:sz w:val="24"/>
          <w:szCs w:val="24"/>
          <w:lang w:eastAsia="en-GB"/>
        </w:rPr>
        <w:t>s</w:t>
      </w:r>
      <w:r w:rsidR="00C65CF5"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are helpful in people who are admitted to hospital </w:t>
      </w:r>
      <w:r w:rsidR="00C65CF5" w:rsidRPr="00F53690">
        <w:rPr>
          <w:rFonts w:eastAsia="Times New Roman"/>
          <w:color w:val="000000" w:themeColor="text1"/>
          <w:sz w:val="24"/>
          <w:szCs w:val="24"/>
          <w:lang w:eastAsia="en-GB"/>
        </w:rPr>
        <w:t>with coron</w:t>
      </w:r>
      <w:r w:rsidR="00883053" w:rsidRPr="00F53690">
        <w:rPr>
          <w:rFonts w:eastAsia="Times New Roman"/>
          <w:color w:val="000000" w:themeColor="text1"/>
          <w:sz w:val="24"/>
          <w:szCs w:val="24"/>
          <w:lang w:eastAsia="en-GB"/>
        </w:rPr>
        <w:t>a</w:t>
      </w:r>
      <w:r w:rsidR="00C65CF5" w:rsidRPr="00F53690">
        <w:rPr>
          <w:rFonts w:eastAsia="Times New Roman"/>
          <w:color w:val="000000" w:themeColor="text1"/>
          <w:sz w:val="24"/>
          <w:szCs w:val="24"/>
          <w:lang w:eastAsia="en-GB"/>
        </w:rPr>
        <w:t>virus.</w:t>
      </w:r>
      <w:r w:rsidR="00250457" w:rsidRPr="00F53690">
        <w:rPr>
          <w:rFonts w:eastAsia="Times New Roman"/>
          <w:color w:val="000000" w:themeColor="text1"/>
          <w:sz w:val="24"/>
          <w:szCs w:val="24"/>
          <w:lang w:eastAsia="en-GB"/>
        </w:rPr>
        <w:t xml:space="preserve"> </w:t>
      </w:r>
      <w:r w:rsidR="0096627E" w:rsidRPr="00F53690">
        <w:rPr>
          <w:rFonts w:eastAsia="Times New Roman"/>
          <w:color w:val="000000" w:themeColor="text1"/>
          <w:sz w:val="24"/>
          <w:szCs w:val="24"/>
          <w:lang w:eastAsia="en-GB"/>
        </w:rPr>
        <w:t xml:space="preserve"> </w:t>
      </w:r>
    </w:p>
    <w:p w14:paraId="292105EE" w14:textId="458F0AEC" w:rsidR="00092CE7" w:rsidRPr="00F53690" w:rsidRDefault="00092CE7" w:rsidP="4A07F44A">
      <w:pPr>
        <w:spacing w:after="120" w:line="240" w:lineRule="auto"/>
        <w:rPr>
          <w:rFonts w:eastAsia="Times New Roman"/>
          <w:color w:val="000000" w:themeColor="text1"/>
          <w:sz w:val="24"/>
          <w:szCs w:val="24"/>
          <w:lang w:eastAsia="en-GB"/>
        </w:rPr>
      </w:pPr>
    </w:p>
    <w:p w14:paraId="235C1FD2" w14:textId="269F9C95" w:rsidR="00092CE7" w:rsidRPr="00F53690" w:rsidRDefault="1C62A326" w:rsidP="4A07F44A">
      <w:pPr>
        <w:spacing w:after="120" w:line="240" w:lineRule="auto"/>
        <w:rPr>
          <w:rFonts w:eastAsia="Times New Roman"/>
          <w:color w:val="000000" w:themeColor="text1"/>
          <w:sz w:val="24"/>
          <w:szCs w:val="24"/>
          <w:lang w:eastAsia="en-GB"/>
        </w:rPr>
      </w:pPr>
      <w:r w:rsidRPr="00F53690">
        <w:rPr>
          <w:rFonts w:eastAsia="Times New Roman"/>
          <w:color w:val="000000" w:themeColor="text1"/>
          <w:sz w:val="24"/>
          <w:szCs w:val="24"/>
          <w:lang w:eastAsia="en-GB"/>
        </w:rPr>
        <w:t xml:space="preserve">The reason we are doing </w:t>
      </w:r>
      <w:r w:rsidR="00907C42" w:rsidRPr="00F53690">
        <w:rPr>
          <w:rFonts w:eastAsia="Times New Roman"/>
          <w:color w:val="000000" w:themeColor="text1"/>
          <w:sz w:val="24"/>
          <w:szCs w:val="24"/>
          <w:lang w:eastAsia="en-GB"/>
        </w:rPr>
        <w:t xml:space="preserve">this study </w:t>
      </w:r>
      <w:r w:rsidR="00B578F6" w:rsidRPr="00F53690">
        <w:rPr>
          <w:rFonts w:eastAsia="Times New Roman"/>
          <w:color w:val="000000" w:themeColor="text1"/>
          <w:sz w:val="24"/>
          <w:szCs w:val="24"/>
          <w:lang w:eastAsia="en-GB"/>
        </w:rPr>
        <w:t xml:space="preserve">is to find out if </w:t>
      </w:r>
      <w:r w:rsidR="1076B1D3" w:rsidRPr="00F53690">
        <w:rPr>
          <w:rFonts w:eastAsia="Times New Roman"/>
          <w:color w:val="000000" w:themeColor="text1"/>
          <w:sz w:val="24"/>
          <w:szCs w:val="24"/>
          <w:lang w:eastAsia="en-GB"/>
        </w:rPr>
        <w:t xml:space="preserve">the medicines </w:t>
      </w:r>
      <w:r w:rsidR="001A6176" w:rsidRPr="00F53690">
        <w:rPr>
          <w:rFonts w:eastAsia="Times New Roman"/>
          <w:color w:val="000000" w:themeColor="text1"/>
          <w:sz w:val="24"/>
          <w:szCs w:val="24"/>
          <w:lang w:eastAsia="en-GB"/>
        </w:rPr>
        <w:t xml:space="preserve">currently </w:t>
      </w:r>
      <w:r w:rsidR="1076B1D3" w:rsidRPr="00F53690">
        <w:rPr>
          <w:rFonts w:eastAsia="Times New Roman"/>
          <w:color w:val="000000" w:themeColor="text1"/>
          <w:sz w:val="24"/>
          <w:szCs w:val="24"/>
          <w:lang w:eastAsia="en-GB"/>
        </w:rPr>
        <w:t xml:space="preserve">being tested </w:t>
      </w:r>
      <w:r w:rsidR="00B578F6" w:rsidRPr="00F53690">
        <w:rPr>
          <w:rFonts w:eastAsia="Times New Roman"/>
          <w:color w:val="000000" w:themeColor="text1"/>
          <w:sz w:val="24"/>
          <w:szCs w:val="24"/>
          <w:lang w:eastAsia="en-GB"/>
        </w:rPr>
        <w:t>help</w:t>
      </w:r>
      <w:r w:rsidR="285B7FAB" w:rsidRPr="00F53690">
        <w:rPr>
          <w:rFonts w:eastAsia="Times New Roman"/>
          <w:color w:val="000000" w:themeColor="text1"/>
          <w:sz w:val="24"/>
          <w:szCs w:val="24"/>
          <w:lang w:eastAsia="en-GB"/>
        </w:rPr>
        <w:t xml:space="preserve"> people get better quicker from coronavirus</w:t>
      </w:r>
      <w:r w:rsidR="0096627E" w:rsidRPr="00F53690">
        <w:rPr>
          <w:rFonts w:eastAsia="Times New Roman"/>
          <w:color w:val="000000" w:themeColor="text1"/>
          <w:sz w:val="24"/>
          <w:szCs w:val="24"/>
          <w:lang w:eastAsia="en-GB"/>
        </w:rPr>
        <w:t xml:space="preserve"> </w:t>
      </w:r>
      <w:r w:rsidR="00167FF8">
        <w:rPr>
          <w:rFonts w:eastAsia="Times New Roman"/>
          <w:color w:val="000000" w:themeColor="text1"/>
          <w:sz w:val="24"/>
          <w:szCs w:val="24"/>
          <w:lang w:eastAsia="en-GB"/>
        </w:rPr>
        <w:t xml:space="preserve">or flu </w:t>
      </w:r>
      <w:r w:rsidR="0096627E" w:rsidRPr="00F53690">
        <w:rPr>
          <w:rFonts w:eastAsia="Times New Roman"/>
          <w:color w:val="000000" w:themeColor="text1"/>
          <w:sz w:val="24"/>
          <w:szCs w:val="24"/>
          <w:lang w:eastAsia="en-GB"/>
        </w:rPr>
        <w:t>infection.</w:t>
      </w:r>
    </w:p>
    <w:p w14:paraId="3E07D392" w14:textId="6BF7F250" w:rsidR="4A07F44A" w:rsidRPr="00F53690" w:rsidRDefault="4A07F44A" w:rsidP="4A07F44A">
      <w:pPr>
        <w:spacing w:after="120" w:line="240" w:lineRule="auto"/>
        <w:rPr>
          <w:rFonts w:eastAsia="Times New Roman"/>
          <w:color w:val="000000" w:themeColor="text1"/>
          <w:sz w:val="24"/>
          <w:szCs w:val="24"/>
          <w:lang w:eastAsia="en-GB"/>
        </w:rPr>
      </w:pPr>
    </w:p>
    <w:p w14:paraId="7E80B280" w14:textId="42E58DAE" w:rsidR="007F483B" w:rsidRPr="00131DF0" w:rsidRDefault="00B578F6"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All of the medicines you might receive in the study have been used to treat children with other medical conditions. The medicines are listed in the more detailed information given to your parents or guardian. </w:t>
      </w:r>
      <w:r w:rsidR="009C0B74" w:rsidRPr="00131DF0">
        <w:rPr>
          <w:rFonts w:cstheme="minorHAnsi"/>
          <w:color w:val="000000"/>
          <w:sz w:val="24"/>
          <w:szCs w:val="24"/>
          <w:lang w:eastAsia="en-GB"/>
        </w:rPr>
        <w:t xml:space="preserve">You can have your own copy if you wish. </w:t>
      </w:r>
      <w:r w:rsidR="007F483B" w:rsidRPr="00131DF0">
        <w:rPr>
          <w:rFonts w:eastAsia="Times New Roman" w:cstheme="minorHAnsi"/>
          <w:color w:val="000000" w:themeColor="text1"/>
          <w:sz w:val="24"/>
          <w:szCs w:val="24"/>
          <w:lang w:eastAsia="en-GB"/>
        </w:rPr>
        <w:t xml:space="preserve">If you and your parents/guardian decide </w:t>
      </w:r>
      <w:r w:rsidR="48E0B688" w:rsidRPr="00131DF0">
        <w:rPr>
          <w:rFonts w:eastAsia="Times New Roman" w:cstheme="minorHAnsi"/>
          <w:color w:val="000000" w:themeColor="text1"/>
          <w:sz w:val="24"/>
          <w:szCs w:val="24"/>
          <w:lang w:eastAsia="en-GB"/>
        </w:rPr>
        <w:t xml:space="preserve">that </w:t>
      </w:r>
      <w:r w:rsidR="007F483B" w:rsidRPr="00131DF0">
        <w:rPr>
          <w:rFonts w:eastAsia="Times New Roman" w:cstheme="minorHAnsi"/>
          <w:color w:val="000000" w:themeColor="text1"/>
          <w:sz w:val="24"/>
          <w:szCs w:val="24"/>
          <w:lang w:eastAsia="en-GB"/>
        </w:rPr>
        <w:t>you can take</w:t>
      </w:r>
      <w:r w:rsidR="0015479A" w:rsidRPr="00131DF0">
        <w:rPr>
          <w:rFonts w:eastAsia="Times New Roman" w:cstheme="minorHAnsi"/>
          <w:color w:val="000000" w:themeColor="text1"/>
          <w:sz w:val="24"/>
          <w:szCs w:val="24"/>
          <w:lang w:eastAsia="en-GB"/>
        </w:rPr>
        <w:t xml:space="preserve"> </w:t>
      </w:r>
      <w:r w:rsidR="007F483B" w:rsidRPr="00131DF0">
        <w:rPr>
          <w:rFonts w:eastAsia="Times New Roman" w:cstheme="minorHAnsi"/>
          <w:color w:val="000000" w:themeColor="text1"/>
          <w:sz w:val="24"/>
          <w:szCs w:val="24"/>
          <w:lang w:eastAsia="en-GB"/>
        </w:rPr>
        <w:t>part then:</w:t>
      </w:r>
    </w:p>
    <w:p w14:paraId="76A447AB" w14:textId="605AB121" w:rsidR="007F483B" w:rsidRPr="00961DF8" w:rsidRDefault="007F483B"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131DF0">
        <w:rPr>
          <w:rFonts w:eastAsia="Times New Roman" w:cstheme="minorHAnsi"/>
          <w:color w:val="000000" w:themeColor="text1"/>
          <w:sz w:val="24"/>
          <w:szCs w:val="24"/>
          <w:lang w:eastAsia="en-GB"/>
        </w:rPr>
        <w:t xml:space="preserve">- the study doctors and nurses will </w:t>
      </w:r>
      <w:r w:rsidR="008336F0" w:rsidRPr="00131DF0">
        <w:rPr>
          <w:rFonts w:eastAsia="Times New Roman" w:cstheme="minorHAnsi"/>
          <w:color w:val="000000" w:themeColor="text1"/>
          <w:sz w:val="24"/>
          <w:szCs w:val="24"/>
          <w:lang w:eastAsia="en-GB"/>
        </w:rPr>
        <w:t>examine you and take some blood tests to check it is safe for you to take part</w:t>
      </w:r>
      <w:r w:rsidR="63EA60D4" w:rsidRPr="00961DF8">
        <w:rPr>
          <w:rFonts w:eastAsia="Times New Roman" w:cstheme="minorHAnsi"/>
          <w:color w:val="000000" w:themeColor="text1"/>
          <w:sz w:val="24"/>
          <w:szCs w:val="24"/>
          <w:lang w:eastAsia="en-GB"/>
        </w:rPr>
        <w:t xml:space="preserve"> in the study</w:t>
      </w:r>
      <w:r w:rsidR="00F62B8B" w:rsidRPr="00961DF8">
        <w:rPr>
          <w:rFonts w:eastAsia="Times New Roman" w:cstheme="minorHAnsi"/>
          <w:color w:val="000000" w:themeColor="text1"/>
          <w:sz w:val="24"/>
          <w:szCs w:val="24"/>
          <w:lang w:eastAsia="en-GB"/>
        </w:rPr>
        <w:t>.</w:t>
      </w:r>
    </w:p>
    <w:p w14:paraId="66B68EE1" w14:textId="7B7A1E2E" w:rsidR="00B66160" w:rsidRPr="007C1023" w:rsidRDefault="00B66160" w:rsidP="4A07F44A">
      <w:pPr>
        <w:tabs>
          <w:tab w:val="left" w:pos="-720"/>
          <w:tab w:val="left" w:pos="558"/>
          <w:tab w:val="left" w:pos="1170"/>
          <w:tab w:val="left" w:pos="1674"/>
          <w:tab w:val="left" w:pos="4798"/>
        </w:tabs>
        <w:spacing w:after="0" w:line="240" w:lineRule="auto"/>
        <w:jc w:val="both"/>
        <w:rPr>
          <w:rFonts w:eastAsia="Times New Roman" w:cstheme="minorHAnsi"/>
          <w:color w:val="000000" w:themeColor="text1"/>
          <w:sz w:val="24"/>
          <w:szCs w:val="24"/>
          <w:lang w:eastAsia="en-GB"/>
        </w:rPr>
      </w:pPr>
      <w:r w:rsidRPr="00797435">
        <w:rPr>
          <w:rFonts w:eastAsia="Times New Roman" w:cstheme="minorHAnsi"/>
          <w:color w:val="000000" w:themeColor="text1"/>
          <w:sz w:val="24"/>
          <w:szCs w:val="24"/>
          <w:lang w:eastAsia="en-GB"/>
        </w:rPr>
        <w:t xml:space="preserve">- young women will also have a urine pregnancy test if they </w:t>
      </w:r>
      <w:r w:rsidR="00DF5AAE" w:rsidRPr="00797435">
        <w:rPr>
          <w:rFonts w:eastAsia="Times New Roman" w:cstheme="minorHAnsi"/>
          <w:color w:val="000000" w:themeColor="text1"/>
          <w:sz w:val="24"/>
          <w:szCs w:val="24"/>
          <w:lang w:eastAsia="en-GB"/>
        </w:rPr>
        <w:t>might</w:t>
      </w:r>
      <w:r w:rsidRPr="00797435">
        <w:rPr>
          <w:rFonts w:eastAsia="Times New Roman" w:cstheme="minorHAnsi"/>
          <w:color w:val="000000" w:themeColor="text1"/>
          <w:sz w:val="24"/>
          <w:szCs w:val="24"/>
          <w:lang w:eastAsia="en-GB"/>
        </w:rPr>
        <w:t xml:space="preserve"> receiv</w:t>
      </w:r>
      <w:r w:rsidR="00DF5AAE" w:rsidRPr="00797435">
        <w:rPr>
          <w:rFonts w:eastAsia="Times New Roman" w:cstheme="minorHAnsi"/>
          <w:color w:val="000000" w:themeColor="text1"/>
          <w:sz w:val="24"/>
          <w:szCs w:val="24"/>
          <w:lang w:eastAsia="en-GB"/>
        </w:rPr>
        <w:t>e</w:t>
      </w:r>
      <w:r w:rsidRPr="00797435">
        <w:rPr>
          <w:rFonts w:eastAsia="Times New Roman" w:cstheme="minorHAnsi"/>
          <w:color w:val="000000" w:themeColor="text1"/>
          <w:sz w:val="24"/>
          <w:szCs w:val="24"/>
          <w:lang w:eastAsia="en-GB"/>
        </w:rPr>
        <w:t xml:space="preserve"> certain medicines. </w:t>
      </w:r>
      <w:r w:rsidR="00753FF0" w:rsidRPr="00FC1883">
        <w:rPr>
          <w:rFonts w:eastAsia="Times New Roman" w:cstheme="minorHAnsi"/>
          <w:color w:val="000000" w:themeColor="text1"/>
          <w:sz w:val="24"/>
          <w:szCs w:val="24"/>
          <w:lang w:eastAsia="en-GB"/>
        </w:rPr>
        <w:t>This needs to be done even if you are certain you are not pregnant.</w:t>
      </w:r>
    </w:p>
    <w:p w14:paraId="01A1D90A" w14:textId="605CFC53" w:rsidR="001C7158" w:rsidRPr="00131DF0"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4"/>
          <w:szCs w:val="24"/>
          <w:lang w:eastAsia="en-GB"/>
        </w:rPr>
      </w:pPr>
      <w:r w:rsidRPr="007C1023">
        <w:rPr>
          <w:rFonts w:eastAsia="Times New Roman" w:cstheme="minorHAnsi"/>
          <w:color w:val="000000" w:themeColor="text1"/>
          <w:sz w:val="24"/>
          <w:szCs w:val="24"/>
          <w:lang w:eastAsia="en-GB"/>
        </w:rPr>
        <w:t xml:space="preserve">- </w:t>
      </w:r>
      <w:r w:rsidR="009779CF" w:rsidRPr="007C1023">
        <w:rPr>
          <w:rFonts w:eastAsia="Times New Roman" w:cstheme="minorHAnsi"/>
          <w:color w:val="000000" w:themeColor="text1"/>
          <w:sz w:val="24"/>
          <w:szCs w:val="24"/>
          <w:lang w:eastAsia="en-GB"/>
        </w:rPr>
        <w:t>a computer will decide which extra treatment you will receive</w:t>
      </w:r>
      <w:r w:rsidR="7C2DA786" w:rsidRPr="007C1023">
        <w:rPr>
          <w:rFonts w:eastAsia="Times New Roman" w:cstheme="minorHAnsi"/>
          <w:color w:val="000000" w:themeColor="text1"/>
          <w:sz w:val="24"/>
          <w:szCs w:val="24"/>
          <w:lang w:eastAsia="en-GB"/>
        </w:rPr>
        <w:t xml:space="preserve"> as part of the study</w:t>
      </w:r>
      <w:r w:rsidR="00C14983" w:rsidRPr="007C1023">
        <w:rPr>
          <w:rFonts w:eastAsia="Times New Roman" w:cstheme="minorHAnsi"/>
          <w:color w:val="000000" w:themeColor="text1"/>
          <w:sz w:val="24"/>
          <w:szCs w:val="24"/>
          <w:lang w:eastAsia="en-GB"/>
        </w:rPr>
        <w:t xml:space="preserve"> </w:t>
      </w:r>
      <w:r w:rsidR="001C7158" w:rsidRPr="00131DF0">
        <w:rPr>
          <w:rFonts w:eastAsia="Times New Roman" w:cstheme="minorHAnsi"/>
          <w:bCs/>
          <w:color w:val="000000" w:themeColor="text1"/>
          <w:sz w:val="24"/>
          <w:szCs w:val="24"/>
          <w:lang w:eastAsia="en-GB"/>
        </w:rPr>
        <w:t xml:space="preserve">- the medicines are only given in hospital: when you go home the study treatment </w:t>
      </w:r>
      <w:r w:rsidR="00666DC3" w:rsidRPr="00131DF0">
        <w:rPr>
          <w:rFonts w:eastAsia="Times New Roman" w:cstheme="minorHAnsi"/>
          <w:bCs/>
          <w:color w:val="000000" w:themeColor="text1"/>
          <w:sz w:val="24"/>
          <w:szCs w:val="24"/>
          <w:lang w:eastAsia="en-GB"/>
        </w:rPr>
        <w:t xml:space="preserve">will be </w:t>
      </w:r>
      <w:r w:rsidR="001C7158" w:rsidRPr="00131DF0">
        <w:rPr>
          <w:rFonts w:eastAsia="Times New Roman" w:cstheme="minorHAnsi"/>
          <w:bCs/>
          <w:color w:val="000000" w:themeColor="text1"/>
          <w:sz w:val="24"/>
          <w:szCs w:val="24"/>
          <w:lang w:eastAsia="en-GB"/>
        </w:rPr>
        <w:t>stopped.</w:t>
      </w:r>
    </w:p>
    <w:p w14:paraId="630B0051" w14:textId="30485EBC" w:rsidR="00092CE7" w:rsidRPr="00131DF0"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131DF0">
        <w:rPr>
          <w:rFonts w:eastAsia="Times New Roman" w:cstheme="minorHAnsi"/>
          <w:bCs/>
          <w:color w:val="000000" w:themeColor="text1"/>
          <w:sz w:val="24"/>
          <w:szCs w:val="24"/>
          <w:lang w:eastAsia="en-GB"/>
        </w:rPr>
        <w:t>- i</w:t>
      </w:r>
      <w:r w:rsidR="00B578F6" w:rsidRPr="00131DF0">
        <w:rPr>
          <w:rFonts w:eastAsia="Times New Roman" w:cstheme="minorHAnsi"/>
          <w:bCs/>
          <w:color w:val="000000" w:themeColor="text1"/>
          <w:sz w:val="24"/>
          <w:szCs w:val="24"/>
          <w:lang w:eastAsia="en-GB"/>
        </w:rPr>
        <w:t xml:space="preserve">f you and your parents/guardian decide you can take part </w:t>
      </w:r>
      <w:r w:rsidR="003A25FD" w:rsidRPr="00131DF0">
        <w:rPr>
          <w:rFonts w:eastAsia="Times New Roman" w:cstheme="minorHAnsi"/>
          <w:bCs/>
          <w:color w:val="000000" w:themeColor="text1"/>
          <w:sz w:val="24"/>
          <w:szCs w:val="24"/>
          <w:lang w:eastAsia="en-GB"/>
        </w:rPr>
        <w:t>then they will sign a consent form and if you want to you can sign below to show you also have understood this information and agree to take part.</w:t>
      </w:r>
    </w:p>
    <w:p w14:paraId="57BDECB4" w14:textId="3C02D4B5" w:rsidR="00092CE7" w:rsidRPr="00F53690"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4"/>
          <w:szCs w:val="24"/>
          <w:lang w:eastAsia="en-GB"/>
        </w:rPr>
      </w:pPr>
      <w:r w:rsidRPr="00F53690">
        <w:rPr>
          <w:rFonts w:eastAsia="Times New Roman" w:cstheme="minorHAnsi"/>
          <w:bCs/>
          <w:color w:val="000000" w:themeColor="text1"/>
          <w:sz w:val="24"/>
          <w:szCs w:val="24"/>
          <w:lang w:eastAsia="en-GB"/>
        </w:rPr>
        <w:t>If you have any other questions please ask your parents, your doctors or nurses or the research doctors or nurses.</w:t>
      </w:r>
    </w:p>
    <w:p w14:paraId="7F55756F" w14:textId="77777777" w:rsidR="001F1BC2" w:rsidRPr="00F53690" w:rsidRDefault="00B35958">
      <w:pPr>
        <w:rPr>
          <w:sz w:val="24"/>
          <w:szCs w:val="24"/>
        </w:rPr>
      </w:pPr>
      <w:r w:rsidRPr="00F53690">
        <w:rPr>
          <w:sz w:val="24"/>
          <w:szCs w:val="24"/>
        </w:rPr>
        <w:t>Signature ………………………………</w:t>
      </w:r>
      <w:r w:rsidR="00B05740" w:rsidRPr="00F53690">
        <w:rPr>
          <w:sz w:val="24"/>
          <w:szCs w:val="24"/>
        </w:rPr>
        <w:t xml:space="preserve">………………………….               </w:t>
      </w:r>
      <w:r w:rsidR="00661FFE" w:rsidRPr="00F53690">
        <w:rPr>
          <w:sz w:val="24"/>
          <w:szCs w:val="24"/>
        </w:rPr>
        <w:t>Today’s</w:t>
      </w:r>
      <w:r w:rsidRPr="00F53690">
        <w:rPr>
          <w:sz w:val="24"/>
          <w:szCs w:val="24"/>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E36F8EE" w14:textId="49060924" w:rsidR="00903890" w:rsidRDefault="00903890">
      <w:pPr>
        <w:rPr>
          <w:ins w:id="28" w:author="Leon Peto" w:date="2023-06-14T12:29:00Z"/>
          <w:rFonts w:cstheme="minorHAnsi"/>
          <w:b/>
          <w:bCs/>
          <w:sz w:val="40"/>
          <w:szCs w:val="40"/>
        </w:rPr>
      </w:pPr>
    </w:p>
    <w:p w14:paraId="07997CE1" w14:textId="77777777" w:rsidR="00E544E4" w:rsidRDefault="00E544E4">
      <w:pPr>
        <w:rPr>
          <w:rFonts w:cstheme="minorHAnsi"/>
          <w:b/>
          <w:bCs/>
          <w:sz w:val="40"/>
          <w:szCs w:val="40"/>
        </w:rPr>
      </w:pPr>
    </w:p>
    <w:p w14:paraId="540F3F09" w14:textId="52F6B97E"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lastRenderedPageBreak/>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25343A49"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 have come into hospital because you are poorly with </w:t>
      </w:r>
      <w:r w:rsidR="00167FF8">
        <w:rPr>
          <w:rFonts w:eastAsia="Times New Roman" w:cstheme="minorHAnsi"/>
          <w:bCs/>
          <w:color w:val="000000" w:themeColor="text1"/>
          <w:sz w:val="36"/>
          <w:szCs w:val="36"/>
          <w:lang w:eastAsia="en-GB"/>
        </w:rPr>
        <w:t xml:space="preserve">flu </w:t>
      </w:r>
      <w:r w:rsidR="0096627E">
        <w:rPr>
          <w:rFonts w:eastAsia="Times New Roman" w:cstheme="minorHAnsi"/>
          <w:bCs/>
          <w:color w:val="000000" w:themeColor="text1"/>
          <w:sz w:val="36"/>
          <w:szCs w:val="36"/>
          <w:lang w:eastAsia="en-GB"/>
        </w:rPr>
        <w:t xml:space="preserve">or </w:t>
      </w:r>
      <w:r w:rsidR="00DD767A">
        <w:rPr>
          <w:rFonts w:eastAsia="Times New Roman" w:cstheme="minorHAnsi"/>
          <w:bCs/>
          <w:color w:val="000000" w:themeColor="text1"/>
          <w:sz w:val="36"/>
          <w:szCs w:val="36"/>
          <w:lang w:eastAsia="en-GB"/>
        </w:rPr>
        <w:t xml:space="preserve">coronavirus </w:t>
      </w:r>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71C00155"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Your parents (or guardians) have agreed for you to take part in a study to find out whether there are extra medicines that can help </w:t>
      </w:r>
      <w:r w:rsidR="009C0B74">
        <w:rPr>
          <w:rFonts w:eastAsia="Times New Roman" w:cstheme="minorHAnsi"/>
          <w:bCs/>
          <w:color w:val="000000" w:themeColor="text1"/>
          <w:sz w:val="36"/>
          <w:szCs w:val="36"/>
          <w:lang w:eastAsia="en-GB"/>
        </w:rPr>
        <w:t>children and grown-ups</w:t>
      </w:r>
      <w:r w:rsidR="009C0B74" w:rsidRPr="008152E5">
        <w:rPr>
          <w:rFonts w:eastAsia="Times New Roman" w:cstheme="minorHAnsi"/>
          <w:bCs/>
          <w:color w:val="000000" w:themeColor="text1"/>
          <w:sz w:val="36"/>
          <w:szCs w:val="36"/>
          <w:lang w:eastAsia="en-GB"/>
        </w:rPr>
        <w:t xml:space="preserve"> </w:t>
      </w:r>
      <w:r w:rsidRPr="008152E5">
        <w:rPr>
          <w:rFonts w:eastAsia="Times New Roman" w:cstheme="minorHAnsi"/>
          <w:bCs/>
          <w:color w:val="000000" w:themeColor="text1"/>
          <w:sz w:val="36"/>
          <w:szCs w:val="36"/>
          <w:lang w:eastAsia="en-GB"/>
        </w:rPr>
        <w:t>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79B8EF93" w14:textId="6FB13C28"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w:t>
      </w:r>
      <w:r w:rsidR="00CA070F">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6CAC557" w14:textId="2DFD52B4" w:rsidR="00223D84" w:rsidRPr="0077349A" w:rsidRDefault="00240ACF" w:rsidP="00240ACF">
      <w:pPr>
        <w:tabs>
          <w:tab w:val="left" w:pos="-720"/>
          <w:tab w:val="left" w:pos="558"/>
          <w:tab w:val="left" w:pos="1170"/>
          <w:tab w:val="left" w:pos="1674"/>
          <w:tab w:val="left" w:pos="4798"/>
        </w:tabs>
        <w:spacing w:line="240" w:lineRule="auto"/>
        <w:jc w:val="both"/>
        <w:rPr>
          <w:rFonts w:eastAsia="Times New Roman" w:cstheme="minorHAnsi"/>
          <w:color w:val="000000" w:themeColor="text1"/>
          <w:sz w:val="40"/>
          <w:szCs w:val="40"/>
          <w:lang w:eastAsia="en-GB"/>
        </w:rPr>
      </w:pPr>
      <w:r>
        <w:rPr>
          <w:rFonts w:eastAsia="Times New Roman" w:cstheme="minorHAnsi"/>
          <w:color w:val="000000" w:themeColor="text1"/>
          <w:sz w:val="36"/>
          <w:szCs w:val="36"/>
          <w:lang w:eastAsia="en-GB"/>
        </w:rPr>
        <w:t>- i</w:t>
      </w:r>
      <w:r w:rsidR="00740922" w:rsidRPr="008152E5">
        <w:rPr>
          <w:rFonts w:eastAsia="Times New Roman" w:cstheme="minorHAnsi"/>
          <w:color w:val="000000" w:themeColor="text1"/>
          <w:sz w:val="36"/>
          <w:szCs w:val="36"/>
          <w:lang w:eastAsia="en-GB"/>
        </w:rPr>
        <w:t>f you have any other questions</w:t>
      </w:r>
      <w:r w:rsidR="19C5DFEB"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00740922" w:rsidRPr="008152E5">
        <w:rPr>
          <w:rFonts w:eastAsia="Times New Roman" w:cstheme="minorHAnsi"/>
          <w:color w:val="000000" w:themeColor="text1"/>
          <w:sz w:val="36"/>
          <w:szCs w:val="36"/>
          <w:lang w:eastAsia="en-GB"/>
        </w:rPr>
        <w:t xml:space="preserve"> </w:t>
      </w:r>
      <w:r w:rsidR="00223D84" w:rsidRPr="0077349A">
        <w:rPr>
          <w:rFonts w:eastAsia="Times New Roman" w:cstheme="minorHAnsi"/>
          <w:color w:val="000000" w:themeColor="text1"/>
          <w:sz w:val="40"/>
          <w:szCs w:val="40"/>
          <w:lang w:eastAsia="en-GB"/>
        </w:rPr>
        <w:br w:type="page"/>
      </w:r>
    </w:p>
    <w:p w14:paraId="38061FBC" w14:textId="105FCF87" w:rsidR="00402791" w:rsidRPr="00402063" w:rsidRDefault="00225EB2" w:rsidP="00402791">
      <w:pPr>
        <w:pBdr>
          <w:top w:val="single" w:sz="12" w:space="1" w:color="auto"/>
          <w:bottom w:val="single" w:sz="12" w:space="1" w:color="auto"/>
        </w:pBdr>
        <w:contextualSpacing/>
        <w:jc w:val="center"/>
        <w:rPr>
          <w:rFonts w:cstheme="minorHAnsi"/>
          <w:b/>
          <w:bCs/>
          <w:color w:val="000000"/>
          <w:u w:val="single"/>
        </w:rPr>
      </w:pPr>
      <w:ins w:id="29" w:author="Leon Peto" w:date="2023-08-18T13:34:00Z">
        <w:r>
          <w:rPr>
            <w:noProof/>
            <w:lang w:eastAsia="en-GB"/>
          </w:rPr>
          <w:lastRenderedPageBreak/>
          <w:drawing>
            <wp:anchor distT="0" distB="0" distL="114300" distR="114300" simplePos="0" relativeHeight="251672064" behindDoc="0" locked="0" layoutInCell="1" allowOverlap="1" wp14:anchorId="595DB9A6" wp14:editId="170B74DA">
              <wp:simplePos x="0" y="0"/>
              <wp:positionH relativeFrom="column">
                <wp:posOffset>877</wp:posOffset>
              </wp:positionH>
              <wp:positionV relativeFrom="paragraph">
                <wp:posOffset>200890</wp:posOffset>
              </wp:positionV>
              <wp:extent cx="1264920" cy="2884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0">
                        <a:extLst>
                          <a:ext uri="{28A0092B-C50C-407E-A947-70E740481C1C}">
                            <a14:useLocalDpi xmlns:a14="http://schemas.microsoft.com/office/drawing/2010/main" val="0"/>
                          </a:ext>
                        </a:extLst>
                      </a:blip>
                      <a:srcRect b="19876"/>
                      <a:stretch/>
                    </pic:blipFill>
                    <pic:spPr bwMode="auto">
                      <a:xfrm>
                        <a:off x="0" y="0"/>
                        <a:ext cx="1264920" cy="288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30" w:author="Leon Peto" w:date="2023-08-18T13:34:00Z">
        <w:r w:rsidR="00E672DC" w:rsidRPr="00402063" w:rsidDel="00225EB2">
          <w:rPr>
            <w:rFonts w:cstheme="minorHAnsi"/>
            <w:b/>
            <w:bCs/>
            <w:noProof/>
            <w:color w:val="000000"/>
            <w:sz w:val="28"/>
            <w:lang w:eastAsia="en-GB"/>
          </w:rPr>
          <w:drawing>
            <wp:anchor distT="0" distB="0" distL="114300" distR="114300" simplePos="0" relativeHeight="251659776" behindDoc="0" locked="0" layoutInCell="1" allowOverlap="1" wp14:anchorId="416E0CD0" wp14:editId="2E62DADF">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del>
      <w:r w:rsidR="00E672DC"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CA0319C"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del w:id="31" w:author="Leon Peto" w:date="2023-08-18T13:34:00Z">
        <w:r w:rsidRPr="00402063" w:rsidDel="00225EB2">
          <w:rPr>
            <w:rFonts w:cstheme="minorHAnsi"/>
            <w:b/>
            <w:bCs/>
            <w:color w:val="000000"/>
            <w:sz w:val="27"/>
            <w:szCs w:val="27"/>
            <w:u w:val="single"/>
          </w:rPr>
          <w:delText>R</w:delText>
        </w:r>
        <w:r w:rsidRPr="00402063" w:rsidDel="00225EB2">
          <w:rPr>
            <w:rFonts w:cstheme="minorHAnsi"/>
            <w:b/>
            <w:bCs/>
            <w:color w:val="000000"/>
            <w:sz w:val="27"/>
            <w:szCs w:val="27"/>
          </w:rPr>
          <w:delText xml:space="preserve">ANDOMISED </w:delText>
        </w:r>
        <w:r w:rsidRPr="00402063" w:rsidDel="00225EB2">
          <w:rPr>
            <w:rFonts w:cstheme="minorHAnsi"/>
            <w:b/>
            <w:bCs/>
            <w:color w:val="000000"/>
            <w:sz w:val="27"/>
            <w:szCs w:val="27"/>
            <w:u w:val="single"/>
          </w:rPr>
          <w:delText>E</w:delText>
        </w:r>
        <w:r w:rsidRPr="00402063" w:rsidDel="00225EB2">
          <w:rPr>
            <w:rFonts w:cstheme="minorHAnsi"/>
            <w:b/>
            <w:bCs/>
            <w:color w:val="000000"/>
            <w:sz w:val="27"/>
            <w:szCs w:val="27"/>
          </w:rPr>
          <w:delText xml:space="preserve">VALUATION OF </w:delText>
        </w:r>
        <w:r w:rsidRPr="00402063" w:rsidDel="00225EB2">
          <w:rPr>
            <w:rFonts w:cstheme="minorHAnsi"/>
            <w:b/>
            <w:bCs/>
            <w:color w:val="000000"/>
            <w:sz w:val="27"/>
            <w:szCs w:val="27"/>
            <w:u w:val="single"/>
          </w:rPr>
          <w:delText>COV</w:delText>
        </w:r>
        <w:r w:rsidRPr="00402063" w:rsidDel="00225EB2">
          <w:rPr>
            <w:rFonts w:cstheme="minorHAnsi"/>
            <w:b/>
            <w:bCs/>
            <w:color w:val="000000"/>
            <w:sz w:val="27"/>
            <w:szCs w:val="27"/>
          </w:rPr>
          <w:delText>ID-19 TH</w:delText>
        </w:r>
        <w:r w:rsidRPr="00402063" w:rsidDel="00225EB2">
          <w:rPr>
            <w:rFonts w:cstheme="minorHAnsi"/>
            <w:b/>
            <w:bCs/>
            <w:color w:val="000000"/>
            <w:sz w:val="27"/>
            <w:szCs w:val="27"/>
            <w:u w:val="single"/>
          </w:rPr>
          <w:delText>ER</w:delText>
        </w:r>
        <w:r w:rsidRPr="00402063" w:rsidDel="00225EB2">
          <w:rPr>
            <w:rFonts w:cstheme="minorHAnsi"/>
            <w:b/>
            <w:bCs/>
            <w:color w:val="000000"/>
            <w:sz w:val="27"/>
            <w:szCs w:val="27"/>
          </w:rPr>
          <w:delText>AP</w:delText>
        </w:r>
        <w:r w:rsidRPr="00402063" w:rsidDel="00225EB2">
          <w:rPr>
            <w:rFonts w:cstheme="minorHAnsi"/>
            <w:b/>
            <w:bCs/>
            <w:color w:val="000000"/>
            <w:sz w:val="27"/>
            <w:szCs w:val="27"/>
            <w:u w:val="single"/>
          </w:rPr>
          <w:delText>Y</w:delText>
        </w:r>
        <w:r w:rsidRPr="00402063" w:rsidDel="00225EB2">
          <w:rPr>
            <w:rFonts w:cstheme="minorHAnsi"/>
            <w:b/>
            <w:bCs/>
            <w:color w:val="000000"/>
            <w:sz w:val="27"/>
            <w:szCs w:val="27"/>
          </w:rPr>
          <w:delText xml:space="preserve"> (</w:delText>
        </w:r>
      </w:del>
      <w:r w:rsidRPr="00402063">
        <w:rPr>
          <w:rFonts w:cstheme="minorHAnsi"/>
          <w:b/>
          <w:bCs/>
          <w:color w:val="000000"/>
          <w:sz w:val="27"/>
          <w:szCs w:val="27"/>
        </w:rPr>
        <w:t>RECOVERY</w:t>
      </w:r>
      <w:ins w:id="32" w:author="Leon Peto" w:date="2023-08-18T13:34:00Z">
        <w:r w:rsidR="00225EB2">
          <w:rPr>
            <w:rFonts w:cstheme="minorHAnsi"/>
            <w:b/>
            <w:bCs/>
            <w:color w:val="000000"/>
            <w:sz w:val="27"/>
            <w:szCs w:val="27"/>
          </w:rPr>
          <w:t xml:space="preserve"> TRIAL – PARTICIPANT INFORMATION SHEET</w:t>
        </w:r>
      </w:ins>
      <w:del w:id="33" w:author="Leon Peto" w:date="2023-08-18T13:34:00Z">
        <w:r w:rsidRPr="00402063" w:rsidDel="00225EB2">
          <w:rPr>
            <w:rFonts w:cstheme="minorHAnsi"/>
            <w:b/>
            <w:bCs/>
            <w:color w:val="000000"/>
            <w:sz w:val="27"/>
            <w:szCs w:val="27"/>
          </w:rPr>
          <w:delText>)</w:delText>
        </w:r>
      </w:del>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38240D9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r w:rsidR="004B7D16">
        <w:rPr>
          <w:rFonts w:eastAsia="Times New Roman" w:cstheme="minorHAnsi"/>
          <w:b/>
          <w:bCs/>
          <w:color w:val="000000" w:themeColor="text1"/>
          <w:sz w:val="32"/>
          <w:lang w:eastAsia="en-GB"/>
        </w:rPr>
        <w:t xml:space="preserve"> and for young people age 16 and 17 years old</w:t>
      </w:r>
    </w:p>
    <w:p w14:paraId="473F508D" w14:textId="6660F287" w:rsidR="008B0E65" w:rsidRDefault="002E0B4E" w:rsidP="00F93AC1">
      <w:pPr>
        <w:spacing w:after="20" w:line="240" w:lineRule="auto"/>
        <w:rPr>
          <w:rFonts w:eastAsia="Times New Roman" w:cstheme="minorHAnsi"/>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67FF8" w:rsidRPr="00D64745">
        <w:rPr>
          <w:rFonts w:eastAsia="Times New Roman" w:cstheme="minorHAnsi"/>
          <w:bCs/>
          <w:color w:val="000000" w:themeColor="text1"/>
          <w:lang w:eastAsia="en-GB"/>
        </w:rPr>
        <w:t>influenza pneumonia</w:t>
      </w:r>
      <w:r w:rsidR="00131DF0">
        <w:rPr>
          <w:rFonts w:eastAsia="Times New Roman" w:cstheme="minorHAnsi"/>
          <w:bCs/>
          <w:color w:val="000000" w:themeColor="text1"/>
          <w:lang w:eastAsia="en-GB"/>
        </w:rPr>
        <w:t xml:space="preserve"> and/or COVID-19</w:t>
      </w:r>
      <w:r w:rsidR="00167FF8">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761B0FF1" w14:textId="77777777" w:rsidR="00613FCE" w:rsidRDefault="00613FCE" w:rsidP="00F93AC1">
      <w:pPr>
        <w:spacing w:after="20" w:line="240" w:lineRule="auto"/>
        <w:rPr>
          <w:rFonts w:eastAsia="Times New Roman" w:cstheme="minorHAnsi"/>
          <w:color w:val="000000" w:themeColor="text1"/>
          <w:lang w:eastAsia="en-GB"/>
        </w:rPr>
      </w:pPr>
    </w:p>
    <w:p w14:paraId="2FFC499D" w14:textId="20E2FB94" w:rsidR="00613FCE" w:rsidRDefault="00613FCE" w:rsidP="00F93AC1">
      <w:pPr>
        <w:spacing w:after="20" w:line="240" w:lineRule="auto"/>
        <w:rPr>
          <w:rFonts w:eastAsia="Times New Roman" w:cstheme="minorHAnsi"/>
          <w:color w:val="000000" w:themeColor="text1"/>
          <w:lang w:eastAsia="en-GB"/>
        </w:rPr>
      </w:pPr>
      <w:r>
        <w:rPr>
          <w:rFonts w:eastAsia="Times New Roman" w:cstheme="minorHAnsi"/>
          <w:b/>
          <w:color w:val="000000" w:themeColor="text1"/>
          <w:lang w:eastAsia="en-GB"/>
        </w:rPr>
        <w:t>Please note:</w:t>
      </w:r>
      <w:r>
        <w:rPr>
          <w:rFonts w:eastAsia="Times New Roman" w:cstheme="minorHAnsi"/>
          <w:color w:val="000000" w:themeColor="text1"/>
          <w:lang w:eastAsia="en-GB"/>
        </w:rPr>
        <w:t xml:space="preserve"> Some of the treatments described below may not be available at your hospital or suitable for you or your child (or you</w:t>
      </w:r>
      <w:r w:rsidR="004B7D16">
        <w:rPr>
          <w:rFonts w:eastAsia="Times New Roman" w:cstheme="minorHAnsi"/>
          <w:color w:val="000000" w:themeColor="text1"/>
          <w:lang w:eastAsia="en-GB"/>
        </w:rPr>
        <w:t>/your child</w:t>
      </w:r>
      <w:r>
        <w:rPr>
          <w:rFonts w:eastAsia="Times New Roman" w:cstheme="minorHAnsi"/>
          <w:color w:val="000000" w:themeColor="text1"/>
          <w:lang w:eastAsia="en-GB"/>
        </w:rPr>
        <w:t xml:space="preserve"> may have received them already). Your doctor will be able to explain which treatments would be considered for you as part of this trial.</w:t>
      </w:r>
    </w:p>
    <w:p w14:paraId="37711D83" w14:textId="77777777" w:rsidR="00613FCE" w:rsidRPr="00402063" w:rsidRDefault="00613FCE" w:rsidP="00F93AC1">
      <w:pPr>
        <w:spacing w:after="20" w:line="240" w:lineRule="auto"/>
        <w:rPr>
          <w:rFonts w:eastAsia="Times New Roman" w:cstheme="minorHAnsi"/>
          <w:bCs/>
          <w:color w:val="000000" w:themeColor="text1"/>
          <w:lang w:eastAsia="en-GB"/>
        </w:rPr>
      </w:pP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615A2DC1" w:rsidR="00BA2404" w:rsidRDefault="002E0B4E" w:rsidP="00BA2404">
      <w:pPr>
        <w:pStyle w:val="NoSpacing"/>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 that </w:t>
      </w:r>
      <w:r w:rsidR="004B7D16">
        <w:rPr>
          <w:rFonts w:eastAsia="Times New Roman" w:cstheme="minorHAnsi"/>
          <w:bCs/>
          <w:color w:val="000000" w:themeColor="text1"/>
          <w:lang w:eastAsia="en-GB"/>
        </w:rPr>
        <w:t>you/</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 disease called </w:t>
      </w:r>
      <w:r w:rsidR="00167FF8">
        <w:rPr>
          <w:rFonts w:eastAsia="Times New Roman" w:cstheme="minorHAnsi"/>
          <w:bCs/>
          <w:color w:val="000000" w:themeColor="text1"/>
          <w:lang w:eastAsia="en-GB"/>
        </w:rPr>
        <w:t>influenza pneumonia</w:t>
      </w:r>
      <w:r w:rsidR="00131DF0">
        <w:rPr>
          <w:rFonts w:eastAsia="Times New Roman" w:cstheme="minorHAnsi"/>
          <w:bCs/>
          <w:color w:val="000000" w:themeColor="text1"/>
          <w:lang w:eastAsia="en-GB"/>
        </w:rPr>
        <w:t xml:space="preserve"> and/or COVID-19</w:t>
      </w:r>
      <w:r w:rsidR="00DD767A">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COVID-19 is a</w:t>
      </w:r>
      <w:r w:rsidR="00167FF8"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condition caused by a type of virus called SARS-CoV-2, or coronavirus for short. </w:t>
      </w:r>
      <w:r w:rsidR="00167FF8">
        <w:rPr>
          <w:rFonts w:eastAsia="Times New Roman" w:cstheme="minorHAnsi"/>
          <w:bCs/>
          <w:color w:val="000000" w:themeColor="text1"/>
          <w:lang w:eastAsia="en-GB"/>
        </w:rPr>
        <w:t>Influenza pneumonia is also caused by a virus</w:t>
      </w:r>
      <w:r w:rsidR="009C0B74">
        <w:rPr>
          <w:rFonts w:eastAsia="Times New Roman" w:cstheme="minorHAnsi"/>
          <w:bCs/>
          <w:color w:val="000000" w:themeColor="text1"/>
          <w:lang w:eastAsia="en-GB"/>
        </w:rPr>
        <w:t>, different to COVID-19</w:t>
      </w:r>
      <w:r w:rsidR="00167FF8">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r w:rsidR="00167FF8">
        <w:rPr>
          <w:rFonts w:eastAsia="Times New Roman" w:cstheme="minorHAnsi"/>
          <w:bCs/>
          <w:color w:val="000000" w:themeColor="text1"/>
          <w:lang w:eastAsia="en-GB"/>
        </w:rPr>
        <w:t xml:space="preserve">these viruses </w:t>
      </w:r>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w:t>
      </w:r>
      <w:r w:rsidR="009C0B74">
        <w:rPr>
          <w:rFonts w:eastAsia="Times New Roman" w:cstheme="minorHAnsi"/>
          <w:bCs/>
          <w:color w:val="000000" w:themeColor="text1"/>
          <w:lang w:eastAsia="en-GB"/>
        </w:rPr>
        <w:t xml:space="preserve"> (a machine to help with breathing)</w:t>
      </w:r>
      <w:r w:rsidRPr="00402063">
        <w:rPr>
          <w:rFonts w:eastAsia="Times New Roman" w:cstheme="minorHAnsi"/>
          <w:bCs/>
          <w:color w:val="000000" w:themeColor="text1"/>
          <w:lang w:eastAsia="en-GB"/>
        </w:rPr>
        <w:t xml:space="preserve"> before they do so. However, a few percent do not get better.</w:t>
      </w:r>
      <w:r w:rsidR="00DD767A">
        <w:rPr>
          <w:rFonts w:eastAsia="Times New Roman" w:cstheme="minorHAnsi"/>
          <w:bCs/>
          <w:color w:val="000000" w:themeColor="text1"/>
          <w:lang w:eastAsia="en-GB"/>
        </w:rPr>
        <w:t xml:space="preserve"> </w:t>
      </w:r>
    </w:p>
    <w:p w14:paraId="47718825" w14:textId="77777777" w:rsidR="00BA2404" w:rsidRDefault="00BA2404" w:rsidP="00BA2404">
      <w:pPr>
        <w:pStyle w:val="NoSpacing"/>
        <w:rPr>
          <w:rFonts w:eastAsia="Times New Roman" w:cstheme="minorHAnsi"/>
          <w:bCs/>
          <w:color w:val="000000" w:themeColor="text1"/>
          <w:lang w:eastAsia="en-GB"/>
        </w:rPr>
      </w:pPr>
    </w:p>
    <w:p w14:paraId="21845127" w14:textId="53F0E7AB" w:rsidR="00167FF8" w:rsidRDefault="00744099"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The RECOVERY trial has recently shown that dexamethasone </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a steroid medicine</w:t>
      </w:r>
      <w:r w:rsidR="00167FF8">
        <w:rPr>
          <w:rFonts w:eastAsia="Times New Roman" w:cstheme="minorHAnsi"/>
          <w:bCs/>
          <w:color w:val="000000" w:themeColor="text1"/>
          <w:lang w:eastAsia="en-GB"/>
        </w:rPr>
        <w:t>)</w:t>
      </w:r>
      <w:r>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and other treatments </w:t>
      </w:r>
      <w:r>
        <w:rPr>
          <w:rFonts w:eastAsia="Times New Roman" w:cstheme="minorHAnsi"/>
          <w:bCs/>
          <w:color w:val="000000" w:themeColor="text1"/>
          <w:lang w:eastAsia="en-GB"/>
        </w:rPr>
        <w:t xml:space="preserve">can </w:t>
      </w:r>
      <w:r w:rsidR="002764BE">
        <w:rPr>
          <w:rFonts w:eastAsia="Times New Roman" w:cstheme="minorHAnsi"/>
          <w:bCs/>
          <w:color w:val="000000" w:themeColor="text1"/>
          <w:lang w:eastAsia="en-GB"/>
        </w:rPr>
        <w:t xml:space="preserve">be used to treat </w:t>
      </w:r>
      <w:r w:rsidR="00503C71">
        <w:rPr>
          <w:rFonts w:eastAsia="Times New Roman" w:cstheme="minorHAnsi"/>
          <w:bCs/>
          <w:color w:val="000000" w:themeColor="text1"/>
          <w:lang w:eastAsia="en-GB"/>
        </w:rPr>
        <w:t xml:space="preserve">adults </w:t>
      </w:r>
      <w:r w:rsidR="002764BE">
        <w:rPr>
          <w:rFonts w:eastAsia="Times New Roman" w:cstheme="minorHAnsi"/>
          <w:bCs/>
          <w:color w:val="000000" w:themeColor="text1"/>
          <w:lang w:eastAsia="en-GB"/>
        </w:rPr>
        <w:t>with</w:t>
      </w:r>
      <w:r w:rsidR="002E0B4E" w:rsidRPr="00402063">
        <w:rPr>
          <w:rFonts w:eastAsia="Times New Roman" w:cstheme="minorHAnsi"/>
          <w:bCs/>
          <w:color w:val="000000" w:themeColor="text1"/>
          <w:lang w:eastAsia="en-GB"/>
        </w:rPr>
        <w:t xml:space="preserve"> COVID-19</w:t>
      </w:r>
      <w:r w:rsidR="002764BE">
        <w:rPr>
          <w:rFonts w:eastAsia="Times New Roman" w:cstheme="minorHAnsi"/>
          <w:bCs/>
          <w:color w:val="000000" w:themeColor="text1"/>
          <w:lang w:eastAsia="en-GB"/>
        </w:rPr>
        <w:t xml:space="preserve"> who need oxygen. </w:t>
      </w:r>
      <w:r w:rsidR="002E0B4E" w:rsidRPr="00402063">
        <w:rPr>
          <w:rFonts w:eastAsia="Times New Roman" w:cstheme="minorHAnsi"/>
          <w:bCs/>
          <w:color w:val="000000" w:themeColor="text1"/>
          <w:lang w:eastAsia="en-GB"/>
        </w:rPr>
        <w:t xml:space="preserve"> </w:t>
      </w:r>
      <w:r w:rsidR="002764BE">
        <w:rPr>
          <w:rFonts w:eastAsia="Times New Roman" w:cstheme="minorHAnsi"/>
          <w:bCs/>
          <w:color w:val="000000" w:themeColor="text1"/>
          <w:lang w:eastAsia="en-GB"/>
        </w:rPr>
        <w:t>There</w:t>
      </w:r>
      <w:r w:rsidR="002E0B4E" w:rsidRPr="00402063">
        <w:rPr>
          <w:rFonts w:eastAsia="Times New Roman" w:cstheme="minorHAnsi"/>
          <w:bCs/>
          <w:color w:val="000000" w:themeColor="text1"/>
          <w:lang w:eastAsia="en-GB"/>
        </w:rPr>
        <w:t xml:space="preserve"> are several </w:t>
      </w:r>
      <w:r w:rsidR="002764BE">
        <w:rPr>
          <w:rFonts w:eastAsia="Times New Roman" w:cstheme="minorHAnsi"/>
          <w:bCs/>
          <w:color w:val="000000" w:themeColor="text1"/>
          <w:lang w:eastAsia="en-GB"/>
        </w:rPr>
        <w:t xml:space="preserve">other medicines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r w:rsidR="00167FF8" w:rsidRPr="00167FF8">
        <w:rPr>
          <w:rFonts w:eastAsia="Times New Roman" w:cstheme="minorHAnsi"/>
          <w:bCs/>
          <w:color w:val="000000" w:themeColor="text1"/>
          <w:lang w:eastAsia="en-GB"/>
        </w:rPr>
        <w:t xml:space="preserve"> </w:t>
      </w:r>
      <w:r w:rsidR="00167FF8">
        <w:rPr>
          <w:rFonts w:eastAsia="Times New Roman" w:cstheme="minorHAnsi"/>
          <w:bCs/>
          <w:color w:val="000000" w:themeColor="text1"/>
          <w:lang w:eastAsia="en-GB"/>
        </w:rPr>
        <w:t xml:space="preserve">for COVID-19 or influenza pneumonia. </w:t>
      </w:r>
      <w:r w:rsidR="00167FF8" w:rsidRPr="00402063">
        <w:rPr>
          <w:rFonts w:eastAsia="Times New Roman" w:cstheme="minorHAnsi"/>
          <w:bCs/>
          <w:color w:val="000000" w:themeColor="text1"/>
          <w:lang w:eastAsia="en-GB"/>
        </w:rPr>
        <w:t>This study aims to find out whether any of these additional treatments are of any help</w:t>
      </w:r>
      <w:r w:rsidR="002E0B4E" w:rsidRPr="00402063">
        <w:rPr>
          <w:rFonts w:eastAsia="Times New Roman" w:cstheme="minorHAnsi"/>
          <w:bCs/>
          <w:color w:val="000000" w:themeColor="text1"/>
          <w:lang w:eastAsia="en-GB"/>
        </w:rPr>
        <w:t xml:space="preserve">. </w:t>
      </w:r>
    </w:p>
    <w:p w14:paraId="38521525" w14:textId="77777777" w:rsidR="00167FF8" w:rsidRDefault="00167FF8"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3842C84F"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 xml:space="preserve">may be useful for patients with </w:t>
      </w:r>
      <w:r w:rsidR="00167FF8">
        <w:rPr>
          <w:rFonts w:eastAsia="Times New Roman"/>
          <w:color w:val="000000" w:themeColor="text1"/>
          <w:lang w:eastAsia="en-GB"/>
        </w:rPr>
        <w:t>influenza pneumonia</w:t>
      </w:r>
      <w:r w:rsidR="00FD6A2E">
        <w:rPr>
          <w:rFonts w:eastAsia="Times New Roman"/>
          <w:color w:val="000000" w:themeColor="text1"/>
          <w:lang w:eastAsia="en-GB"/>
        </w:rPr>
        <w:t xml:space="preserve"> and/or</w:t>
      </w:r>
      <w:r w:rsidR="00131DF0">
        <w:rPr>
          <w:rFonts w:eastAsia="Times New Roman"/>
          <w:color w:val="000000" w:themeColor="text1"/>
          <w:lang w:eastAsia="en-GB"/>
        </w:rPr>
        <w:t xml:space="preserve"> COVID-19</w:t>
      </w:r>
      <w:r w:rsidR="001575C0" w:rsidRPr="4A07F44A">
        <w:rPr>
          <w:rFonts w:eastAsia="Times New Roman"/>
          <w:color w:val="000000" w:themeColor="text1"/>
          <w:lang w:eastAsia="en-GB"/>
        </w:rPr>
        <w:t xml:space="preserve">. </w:t>
      </w:r>
      <w:commentRangeStart w:id="34"/>
      <w:del w:id="35" w:author="Leon Peto" w:date="2023-06-14T12:30:00Z">
        <w:r w:rsidR="001575C0" w:rsidRPr="4A07F44A" w:rsidDel="00E544E4">
          <w:rPr>
            <w:rFonts w:eastAsia="Times New Roman"/>
            <w:color w:val="000000" w:themeColor="text1"/>
            <w:lang w:eastAsia="en-GB"/>
          </w:rPr>
          <w:delText>T</w:delText>
        </w:r>
        <w:r w:rsidR="00383830" w:rsidRPr="4A07F44A" w:rsidDel="00E544E4">
          <w:rPr>
            <w:rFonts w:eastAsia="Times New Roman"/>
            <w:color w:val="000000" w:themeColor="text1"/>
            <w:lang w:eastAsia="en-GB"/>
          </w:rPr>
          <w:delText xml:space="preserve">hese treatments have been recommended </w:delText>
        </w:r>
        <w:r w:rsidR="003F41C1" w:rsidRPr="4A07F44A" w:rsidDel="00E544E4">
          <w:rPr>
            <w:rFonts w:eastAsia="Times New Roman"/>
            <w:color w:val="000000" w:themeColor="text1"/>
            <w:lang w:eastAsia="en-GB"/>
          </w:rPr>
          <w:delText xml:space="preserve">for testing </w:delText>
        </w:r>
        <w:r w:rsidR="00383830" w:rsidRPr="4A07F44A" w:rsidDel="00E544E4">
          <w:rPr>
            <w:rFonts w:eastAsia="Times New Roman"/>
            <w:color w:val="000000" w:themeColor="text1"/>
            <w:lang w:eastAsia="en-GB"/>
          </w:rPr>
          <w:delText xml:space="preserve">by the </w:delText>
        </w:r>
        <w:r w:rsidR="001575C0" w:rsidRPr="4A07F44A" w:rsidDel="00E544E4">
          <w:rPr>
            <w:rFonts w:eastAsia="Times New Roman"/>
            <w:color w:val="000000" w:themeColor="text1"/>
            <w:lang w:eastAsia="en-GB"/>
          </w:rPr>
          <w:delText xml:space="preserve">expert </w:delText>
        </w:r>
        <w:r w:rsidR="00383830" w:rsidRPr="4A07F44A" w:rsidDel="00E544E4">
          <w:rPr>
            <w:rFonts w:eastAsia="Times New Roman"/>
            <w:color w:val="000000" w:themeColor="text1"/>
            <w:lang w:eastAsia="en-GB"/>
          </w:rPr>
          <w:delText>panel</w:delText>
        </w:r>
        <w:r w:rsidR="001575C0" w:rsidRPr="4A07F44A" w:rsidDel="00E544E4">
          <w:rPr>
            <w:rFonts w:eastAsia="Times New Roman"/>
            <w:color w:val="000000" w:themeColor="text1"/>
            <w:lang w:eastAsia="en-GB"/>
          </w:rPr>
          <w:delText xml:space="preserve"> that advises the Chief Medical Officer in England</w:delText>
        </w:r>
      </w:del>
      <w:commentRangeEnd w:id="34"/>
      <w:r w:rsidR="00225EB2">
        <w:rPr>
          <w:rStyle w:val="CommentReference"/>
        </w:rPr>
        <w:commentReference w:id="34"/>
      </w:r>
      <w:del w:id="36" w:author="Leon Peto" w:date="2023-06-14T12:30:00Z">
        <w:r w:rsidRPr="4A07F44A" w:rsidDel="00E544E4">
          <w:rPr>
            <w:rFonts w:eastAsia="Times New Roman"/>
            <w:color w:val="000000" w:themeColor="text1"/>
            <w:lang w:eastAsia="en-GB"/>
          </w:rPr>
          <w:delText xml:space="preserve">. </w:delText>
        </w:r>
      </w:del>
      <w:r w:rsidRPr="4A07F44A">
        <w:rPr>
          <w:rFonts w:eastAsia="Times New Roman"/>
          <w:color w:val="000000" w:themeColor="text1"/>
          <w:lang w:eastAsia="en-GB"/>
        </w:rPr>
        <w:t xml:space="preserve">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2BBEEF61" w14:textId="189F34D2" w:rsidR="00981F5D" w:rsidRDefault="00383830"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sidR="007A6496">
        <w:rPr>
          <w:rFonts w:eastAsia="Times New Roman" w:cstheme="minorHAnsi"/>
          <w:bCs/>
          <w:color w:val="000000" w:themeColor="text1"/>
          <w:lang w:eastAsia="en-GB"/>
        </w:rPr>
        <w:t xml:space="preserve">to children and young people </w:t>
      </w:r>
      <w:r w:rsidRPr="00402063">
        <w:rPr>
          <w:rFonts w:eastAsia="Times New Roman" w:cstheme="minorHAnsi"/>
          <w:bCs/>
          <w:color w:val="000000" w:themeColor="text1"/>
          <w:lang w:eastAsia="en-GB"/>
        </w:rPr>
        <w:t>in addition to the usual care at your hospital, are</w:t>
      </w:r>
      <w:r w:rsidR="00CB795F">
        <w:rPr>
          <w:rFonts w:eastAsia="Times New Roman" w:cstheme="minorHAnsi"/>
          <w:bCs/>
          <w:color w:val="000000" w:themeColor="text1"/>
          <w:lang w:eastAsia="en-GB"/>
        </w:rPr>
        <w:t xml:space="preserve"> different depending on whether the child/young person has </w:t>
      </w:r>
      <w:r w:rsidR="00981F5D">
        <w:rPr>
          <w:rFonts w:eastAsia="Times New Roman" w:cstheme="minorHAnsi"/>
          <w:bCs/>
          <w:color w:val="000000" w:themeColor="text1"/>
          <w:lang w:eastAsia="en-GB"/>
        </w:rPr>
        <w:t xml:space="preserve">respiratory infection due to current COVID-19 infection </w:t>
      </w:r>
      <w:r w:rsidR="00167FF8">
        <w:rPr>
          <w:rFonts w:eastAsia="Times New Roman" w:cstheme="minorHAnsi"/>
          <w:bCs/>
          <w:color w:val="000000" w:themeColor="text1"/>
          <w:lang w:eastAsia="en-GB"/>
        </w:rPr>
        <w:t xml:space="preserve">and/or influenza pneumonia </w:t>
      </w:r>
    </w:p>
    <w:p w14:paraId="7281BF78" w14:textId="12CC16FA" w:rsidR="003F162A" w:rsidRDefault="003F162A" w:rsidP="00F93AC1">
      <w:pPr>
        <w:spacing w:after="20" w:line="240" w:lineRule="auto"/>
        <w:rPr>
          <w:rFonts w:eastAsia="Times New Roman" w:cstheme="minorHAnsi"/>
          <w:bCs/>
          <w:color w:val="000000" w:themeColor="text1"/>
          <w:lang w:eastAsia="en-GB"/>
        </w:rPr>
      </w:pPr>
    </w:p>
    <w:p w14:paraId="3A9A3350" w14:textId="192FFD97" w:rsidR="00131DF0" w:rsidRDefault="00131DF0" w:rsidP="00F93AC1">
      <w:pPr>
        <w:spacing w:after="20" w:line="240" w:lineRule="auto"/>
        <w:rPr>
          <w:rFonts w:eastAsia="Times New Roman" w:cstheme="minorHAnsi"/>
          <w:color w:val="000000" w:themeColor="text1"/>
          <w:lang w:eastAsia="en-GB"/>
        </w:rPr>
      </w:pPr>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Pr>
          <w:rFonts w:eastAsia="Times New Roman" w:cstheme="minorHAnsi"/>
          <w:b/>
          <w:color w:val="000000" w:themeColor="text1"/>
          <w:lang w:eastAsia="en-GB"/>
        </w:rPr>
        <w:t>COVID-19 pneumonia</w:t>
      </w:r>
      <w:r>
        <w:rPr>
          <w:rFonts w:eastAsia="Times New Roman" w:cstheme="minorHAnsi"/>
          <w:color w:val="000000" w:themeColor="text1"/>
          <w:lang w:eastAsia="en-GB"/>
        </w:rPr>
        <w:t>, treatment may include sotrovimab (a monoclonal antibody treatment against coronavirus).</w:t>
      </w:r>
      <w:r w:rsidR="005E3B34">
        <w:rPr>
          <w:rFonts w:eastAsia="Times New Roman" w:cstheme="minorHAnsi"/>
          <w:color w:val="000000" w:themeColor="text1"/>
          <w:lang w:eastAsia="en-GB"/>
        </w:rPr>
        <w:t xml:space="preserve"> Sotrovimab is licensed for treating children ≥12 years old (and ≥40 kg), although they have not been included in previous trials.</w:t>
      </w:r>
    </w:p>
    <w:p w14:paraId="6120493E" w14:textId="77777777" w:rsidR="005E3B34" w:rsidRPr="00131DF0" w:rsidRDefault="005E3B34" w:rsidP="00F93AC1">
      <w:pPr>
        <w:spacing w:after="20" w:line="240" w:lineRule="auto"/>
        <w:rPr>
          <w:rFonts w:eastAsia="Times New Roman" w:cstheme="minorHAnsi"/>
          <w:bCs/>
          <w:color w:val="000000" w:themeColor="text1"/>
          <w:lang w:eastAsia="en-GB"/>
        </w:rPr>
      </w:pPr>
    </w:p>
    <w:p w14:paraId="1C885D39" w14:textId="04A986C0" w:rsidR="00167FF8" w:rsidRDefault="00167FF8" w:rsidP="00F93AC1">
      <w:pPr>
        <w:spacing w:after="20" w:line="240" w:lineRule="auto"/>
        <w:rPr>
          <w:iCs/>
        </w:rPr>
      </w:pPr>
      <w:r>
        <w:rPr>
          <w:rFonts w:eastAsia="Times New Roman" w:cstheme="minorHAnsi"/>
          <w:bCs/>
          <w:color w:val="000000" w:themeColor="text1"/>
          <w:lang w:eastAsia="en-GB"/>
        </w:rPr>
        <w:t>F</w:t>
      </w:r>
      <w:r w:rsidRPr="008D323C">
        <w:rPr>
          <w:rFonts w:eastAsia="Times New Roman" w:cstheme="minorHAnsi"/>
          <w:bCs/>
          <w:color w:val="000000" w:themeColor="text1"/>
          <w:lang w:eastAsia="en-GB"/>
        </w:rPr>
        <w:t xml:space="preserve">or children and young people with </w:t>
      </w:r>
      <w:r w:rsidRPr="000E58A2">
        <w:rPr>
          <w:rFonts w:eastAsia="Times New Roman" w:cstheme="minorHAnsi"/>
          <w:b/>
          <w:color w:val="000000" w:themeColor="text1"/>
          <w:lang w:eastAsia="en-GB"/>
        </w:rPr>
        <w:t>influenza pneumonia</w:t>
      </w:r>
      <w:r w:rsidRPr="008D323C">
        <w:rPr>
          <w:rFonts w:eastAsia="Times New Roman" w:cstheme="minorHAnsi"/>
          <w:bCs/>
          <w:color w:val="000000" w:themeColor="text1"/>
          <w:lang w:eastAsia="en-GB"/>
        </w:rPr>
        <w:t xml:space="preserve"> (with or without COVID-19), </w:t>
      </w:r>
      <w:r>
        <w:rPr>
          <w:rFonts w:eastAsia="Times New Roman" w:cstheme="minorHAnsi"/>
          <w:bCs/>
          <w:color w:val="000000" w:themeColor="text1"/>
          <w:lang w:eastAsia="en-GB"/>
        </w:rPr>
        <w:t xml:space="preserve">treatments </w:t>
      </w:r>
      <w:r w:rsidRPr="008D323C">
        <w:rPr>
          <w:rFonts w:eastAsia="Times New Roman" w:cstheme="minorHAnsi"/>
          <w:bCs/>
          <w:color w:val="000000" w:themeColor="text1"/>
          <w:lang w:eastAsia="en-GB"/>
        </w:rPr>
        <w:t xml:space="preserve">may include </w:t>
      </w:r>
      <w:r w:rsidR="00ED3B9C">
        <w:rPr>
          <w:rFonts w:eastAsia="Times New Roman" w:cstheme="minorHAnsi"/>
          <w:bCs/>
          <w:color w:val="000000" w:themeColor="text1"/>
          <w:lang w:eastAsia="en-GB"/>
        </w:rPr>
        <w:t xml:space="preserve">(depending on your/your child’s age) </w:t>
      </w:r>
      <w:r w:rsidRPr="008D323C">
        <w:rPr>
          <w:rFonts w:eastAsia="Times New Roman" w:cstheme="minorHAnsi"/>
          <w:bCs/>
          <w:color w:val="000000" w:themeColor="text1"/>
          <w:lang w:eastAsia="en-GB"/>
        </w:rPr>
        <w:t xml:space="preserve">oseltamivir, baloxavir (both </w:t>
      </w:r>
      <w:r>
        <w:rPr>
          <w:rFonts w:eastAsia="Times New Roman" w:cstheme="minorHAnsi"/>
          <w:bCs/>
          <w:color w:val="000000" w:themeColor="text1"/>
          <w:lang w:eastAsia="en-GB"/>
        </w:rPr>
        <w:t xml:space="preserve">are </w:t>
      </w:r>
      <w:r w:rsidRPr="008D323C">
        <w:rPr>
          <w:rFonts w:eastAsia="Times New Roman" w:cstheme="minorHAnsi"/>
          <w:bCs/>
          <w:color w:val="000000" w:themeColor="text1"/>
          <w:lang w:eastAsia="en-GB"/>
        </w:rPr>
        <w:t>antiviral treatments) and low-dose dexamethasone (a type of steroid). At present, we don’t know whether any of these are effective. However, the side-effects are well-known from other uses and your doctor will be able to monitor you appropriatel</w:t>
      </w:r>
      <w:r>
        <w:rPr>
          <w:rFonts w:eastAsia="Times New Roman" w:cstheme="minorHAnsi"/>
          <w:bCs/>
          <w:color w:val="000000" w:themeColor="text1"/>
          <w:lang w:eastAsia="en-GB"/>
        </w:rPr>
        <w:t xml:space="preserve">y. </w:t>
      </w:r>
    </w:p>
    <w:p w14:paraId="0FCFE2D0" w14:textId="77777777" w:rsidR="00167FF8" w:rsidRDefault="00167FF8" w:rsidP="00F93AC1">
      <w:pPr>
        <w:spacing w:after="20" w:line="240" w:lineRule="auto"/>
        <w:rPr>
          <w:rFonts w:eastAsia="Times New Roman" w:cstheme="minorHAnsi"/>
          <w:bCs/>
          <w:color w:val="000000" w:themeColor="text1"/>
          <w:lang w:eastAsia="en-GB"/>
        </w:rPr>
      </w:pPr>
    </w:p>
    <w:p w14:paraId="5613D522" w14:textId="5DF79A82" w:rsidR="00383830" w:rsidRDefault="00EA49B3" w:rsidP="00F93AC1">
      <w:pPr>
        <w:spacing w:after="20" w:line="240" w:lineRule="auto"/>
        <w:rPr>
          <w:rFonts w:eastAsia="Times New Roman" w:cstheme="minorHAnsi"/>
          <w:bCs/>
          <w:color w:val="000000" w:themeColor="text1"/>
          <w:lang w:eastAsia="en-GB"/>
        </w:rPr>
      </w:pPr>
      <w:r>
        <w:rPr>
          <w:rFonts w:eastAsia="Times New Roman" w:cstheme="minorHAnsi"/>
          <w:bCs/>
          <w:color w:val="000000" w:themeColor="text1"/>
          <w:lang w:eastAsia="en-GB"/>
        </w:rPr>
        <w:t>At present, we don’t know whether any of these are effective.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w:t>
      </w:r>
      <w:r w:rsidR="000C20F1">
        <w:rPr>
          <w:rFonts w:eastAsia="Times New Roman" w:cstheme="minorHAnsi"/>
          <w:bCs/>
          <w:color w:val="000000" w:themeColor="text1"/>
          <w:lang w:eastAsia="en-GB"/>
        </w:rPr>
        <w:t>you/</w:t>
      </w:r>
      <w:r w:rsidR="00383830" w:rsidRPr="00402063">
        <w:rPr>
          <w:rFonts w:eastAsia="Times New Roman" w:cstheme="minorHAnsi"/>
          <w:bCs/>
          <w:color w:val="000000" w:themeColor="text1"/>
          <w:lang w:eastAsia="en-GB"/>
        </w:rPr>
        <w:t>you</w:t>
      </w:r>
      <w:r w:rsidR="00BB709C">
        <w:rPr>
          <w:rFonts w:eastAsia="Times New Roman" w:cstheme="minorHAnsi"/>
          <w:bCs/>
          <w:color w:val="000000" w:themeColor="text1"/>
          <w:lang w:eastAsia="en-GB"/>
        </w:rPr>
        <w:t>r child</w:t>
      </w:r>
      <w:r w:rsidR="00383830" w:rsidRPr="00402063">
        <w:rPr>
          <w:rFonts w:eastAsia="Times New Roman" w:cstheme="minorHAnsi"/>
          <w:bCs/>
          <w:color w:val="000000" w:themeColor="text1"/>
          <w:lang w:eastAsia="en-GB"/>
        </w:rPr>
        <w:t xml:space="preserve"> appropriately</w:t>
      </w:r>
      <w:r w:rsidR="00383830"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DF5AAE">
        <w:rPr>
          <w:rFonts w:eastAsia="Times New Roman" w:cstheme="minorHAnsi"/>
          <w:bCs/>
          <w:color w:val="000000" w:themeColor="text1"/>
          <w:lang w:eastAsia="en-GB"/>
        </w:rPr>
        <w:t>your/</w:t>
      </w:r>
      <w:r w:rsidR="00BB709C" w:rsidRPr="00BB709C">
        <w:rPr>
          <w:rFonts w:eastAsia="Times New Roman" w:cstheme="minorHAnsi"/>
          <w:bCs/>
          <w:color w:val="000000" w:themeColor="text1"/>
          <w:lang w:eastAsia="en-GB"/>
        </w:rPr>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r w:rsidR="00BB709C" w:rsidRPr="007F165D">
        <w:rPr>
          <w:rFonts w:eastAsia="Times New Roman" w:cstheme="minorHAnsi"/>
          <w:bCs/>
          <w:color w:val="000000" w:themeColor="text1"/>
          <w:lang w:eastAsia="en-GB"/>
        </w:rPr>
        <w:t>.</w:t>
      </w:r>
      <w:r w:rsidR="00867EF4" w:rsidRPr="007F165D">
        <w:rPr>
          <w:rFonts w:eastAsia="Times New Roman" w:cstheme="minorHAnsi"/>
          <w:bCs/>
          <w:color w:val="000000" w:themeColor="text1"/>
          <w:lang w:eastAsia="en-GB"/>
        </w:rPr>
        <w:t xml:space="preserve"> </w:t>
      </w:r>
      <w:r w:rsidR="00867EF4">
        <w:rPr>
          <w:rFonts w:eastAsia="Times New Roman" w:cstheme="minorHAnsi"/>
          <w:bCs/>
          <w:color w:val="000000" w:themeColor="text1"/>
          <w:lang w:eastAsia="en-GB"/>
        </w:rPr>
        <w:t xml:space="preserve">The doctors treating </w:t>
      </w:r>
      <w:r w:rsidR="000C20F1">
        <w:rPr>
          <w:rFonts w:eastAsia="Times New Roman" w:cstheme="minorHAnsi"/>
          <w:bCs/>
          <w:color w:val="000000" w:themeColor="text1"/>
          <w:lang w:eastAsia="en-GB"/>
        </w:rPr>
        <w:t>you/</w:t>
      </w:r>
      <w:r w:rsidR="00867EF4">
        <w:rPr>
          <w:rFonts w:eastAsia="Times New Roman" w:cstheme="minorHAnsi"/>
          <w:bCs/>
          <w:color w:val="000000" w:themeColor="text1"/>
          <w:lang w:eastAsia="en-GB"/>
        </w:rPr>
        <w:t xml:space="preserve">your child </w:t>
      </w:r>
      <w:r w:rsidR="00920A50">
        <w:rPr>
          <w:rFonts w:eastAsia="Times New Roman" w:cstheme="minorHAnsi"/>
          <w:bCs/>
          <w:color w:val="000000" w:themeColor="text1"/>
          <w:lang w:eastAsia="en-GB"/>
        </w:rPr>
        <w:t xml:space="preserve">are able to exclude treatments from the randomisation process, if these treatments are not suitable for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however they are not able to pick exactly which of the suitable treatments </w:t>
      </w:r>
      <w:r w:rsidR="000C20F1">
        <w:rPr>
          <w:rFonts w:eastAsia="Times New Roman" w:cstheme="minorHAnsi"/>
          <w:bCs/>
          <w:color w:val="000000" w:themeColor="text1"/>
          <w:lang w:eastAsia="en-GB"/>
        </w:rPr>
        <w:t>you/</w:t>
      </w:r>
      <w:r w:rsidR="00920A50">
        <w:rPr>
          <w:rFonts w:eastAsia="Times New Roman" w:cstheme="minorHAnsi"/>
          <w:bCs/>
          <w:color w:val="000000" w:themeColor="text1"/>
          <w:lang w:eastAsia="en-GB"/>
        </w:rPr>
        <w:t xml:space="preserve">your child receives. </w:t>
      </w:r>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lastRenderedPageBreak/>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71BCFE55"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 xml:space="preserve">may be included in this study if they have COVID-19 </w:t>
      </w:r>
      <w:r w:rsidR="00052860">
        <w:rPr>
          <w:rFonts w:eastAsia="Times New Roman" w:cstheme="minorHAnsi"/>
          <w:color w:val="000000" w:themeColor="text1"/>
          <w:lang w:eastAsia="en-GB"/>
        </w:rPr>
        <w:t>and/or influenza pneumonia</w:t>
      </w:r>
      <w:r w:rsidR="00052860" w:rsidRPr="00402063">
        <w:rPr>
          <w:rFonts w:eastAsia="Times New Roman" w:cstheme="minorHAnsi"/>
          <w:color w:val="000000" w:themeColor="text1"/>
          <w:lang w:eastAsia="en-GB"/>
        </w:rPr>
        <w:t xml:space="preserve"> </w:t>
      </w:r>
      <w:r w:rsidR="00052860">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confirmed by a laboratory test , </w:t>
      </w:r>
      <w:r w:rsidR="00920A50">
        <w:rPr>
          <w:rFonts w:eastAsia="Times New Roman" w:cstheme="minorHAnsi"/>
          <w:color w:val="000000" w:themeColor="text1"/>
          <w:lang w:eastAsia="en-GB"/>
        </w:rPr>
        <w:t xml:space="preserve">or are suspected of having PIMS-TS, </w:t>
      </w:r>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r w:rsidR="005E3B34" w:rsidRPr="005E3B34">
        <w:rPr>
          <w:rFonts w:eastAsia="Times New Roman" w:cstheme="minorHAnsi"/>
          <w:color w:val="000000" w:themeColor="text1"/>
          <w:lang w:eastAsia="en-GB"/>
        </w:rPr>
        <w:t xml:space="preserve"> </w:t>
      </w:r>
      <w:r w:rsidR="005E3B34">
        <w:rPr>
          <w:rFonts w:eastAsia="Times New Roman" w:cstheme="minorHAnsi"/>
          <w:color w:val="000000" w:themeColor="text1"/>
          <w:lang w:eastAsia="en-GB"/>
        </w:rPr>
        <w:t>Patients may be included if they have previously been recruited into RECOVERY &gt;6 months ago (although not into the same comparison more than once).</w:t>
      </w:r>
    </w:p>
    <w:p w14:paraId="532533A0" w14:textId="75A5D59B"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w:t>
      </w:r>
      <w:r w:rsidR="000C20F1">
        <w:rPr>
          <w:rFonts w:eastAsia="Times New Roman" w:cstheme="minorHAnsi"/>
          <w:b/>
          <w:bCs/>
          <w:color w:val="000000" w:themeColor="text1"/>
          <w:lang w:eastAsia="en-GB"/>
        </w:rPr>
        <w:t>I/</w:t>
      </w:r>
      <w:r w:rsidR="00732DB9">
        <w:rPr>
          <w:rFonts w:eastAsia="Times New Roman" w:cstheme="minorHAnsi"/>
          <w:b/>
          <w:bCs/>
          <w:color w:val="000000" w:themeColor="text1"/>
          <w:lang w:eastAsia="en-GB"/>
        </w:rPr>
        <w:t>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7B0CF115" w14:textId="0DE36883" w:rsidR="00FD6A2E" w:rsidRDefault="00181EAC" w:rsidP="00F93AC1">
      <w:pPr>
        <w:spacing w:after="20" w:line="240" w:lineRule="auto"/>
        <w:rPr>
          <w:rFonts w:eastAsia="Times New Roman" w:cstheme="minorHAnsi"/>
          <w:bCs/>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w:t>
      </w:r>
      <w:r w:rsidR="000C20F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xml:space="preserve">, you will be asked to sign the consent form. Next, </w:t>
      </w:r>
      <w:r w:rsidR="00BA08F5">
        <w:rPr>
          <w:rFonts w:eastAsia="Times New Roman"/>
          <w:color w:val="000000" w:themeColor="text1"/>
          <w:lang w:eastAsia="en-GB"/>
        </w:rPr>
        <w:t xml:space="preserve">you will be asked for </w:t>
      </w:r>
      <w:r w:rsidRPr="4A07F44A">
        <w:rPr>
          <w:rFonts w:eastAsia="Times New Roman"/>
          <w:color w:val="000000" w:themeColor="text1"/>
          <w:lang w:eastAsia="en-GB"/>
        </w:rPr>
        <w:t xml:space="preserve">brief details identifying </w:t>
      </w:r>
      <w:r w:rsidR="00131D41">
        <w:rPr>
          <w:rFonts w:eastAsia="Times New Roman"/>
          <w:color w:val="000000" w:themeColor="text1"/>
          <w:lang w:eastAsia="en-GB"/>
        </w:rPr>
        <w:t>you/</w:t>
      </w:r>
      <w:r w:rsidRPr="4A07F44A">
        <w:rPr>
          <w:rFonts w:eastAsia="Times New Roman"/>
          <w:color w:val="000000" w:themeColor="text1"/>
          <w:lang w:eastAsia="en-GB"/>
        </w:rPr>
        <w:t>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131D41">
        <w:rPr>
          <w:rFonts w:eastAsia="Times New Roman"/>
          <w:color w:val="000000" w:themeColor="text1"/>
          <w:lang w:eastAsia="en-GB"/>
        </w:rPr>
        <w:t>you</w:t>
      </w:r>
      <w:r w:rsidR="009C0B74">
        <w:rPr>
          <w:rFonts w:eastAsia="Times New Roman"/>
          <w:color w:val="000000" w:themeColor="text1"/>
          <w:lang w:eastAsia="en-GB"/>
        </w:rPr>
        <w:t>r</w:t>
      </w:r>
      <w:r w:rsidR="00131D41">
        <w:rPr>
          <w:rFonts w:eastAsia="Times New Roman"/>
          <w:color w:val="000000" w:themeColor="text1"/>
          <w:lang w:eastAsia="en-GB"/>
        </w:rPr>
        <w:t>/</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w:t>
      </w:r>
      <w:r w:rsidR="00BA08F5">
        <w:rPr>
          <w:rFonts w:eastAsia="Times New Roman"/>
          <w:color w:val="000000" w:themeColor="text1"/>
          <w:lang w:eastAsia="en-GB"/>
        </w:rPr>
        <w:t>; these</w:t>
      </w:r>
      <w:r w:rsidRPr="4A07F44A">
        <w:rPr>
          <w:rFonts w:eastAsia="Times New Roman"/>
          <w:color w:val="000000" w:themeColor="text1"/>
          <w:lang w:eastAsia="en-GB"/>
        </w:rPr>
        <w:t xml:space="preserve"> will be entered into a computer. </w:t>
      </w:r>
      <w:r w:rsidR="00D0210A">
        <w:rPr>
          <w:rFonts w:eastAsia="Times New Roman" w:cstheme="minorHAnsi"/>
          <w:bCs/>
          <w:color w:val="000000" w:themeColor="text1"/>
          <w:lang w:eastAsia="en-GB"/>
        </w:rPr>
        <w:t>Young</w:t>
      </w:r>
      <w:r w:rsidR="002D3728">
        <w:rPr>
          <w:rFonts w:eastAsia="Times New Roman" w:cstheme="minorHAnsi"/>
          <w:bCs/>
          <w:color w:val="000000" w:themeColor="text1"/>
          <w:lang w:eastAsia="en-GB"/>
        </w:rPr>
        <w:t xml:space="preserve"> females</w:t>
      </w:r>
      <w:r w:rsidR="00D0210A">
        <w:rPr>
          <w:rFonts w:eastAsia="Times New Roman" w:cstheme="minorHAnsi"/>
          <w:bCs/>
          <w:color w:val="000000" w:themeColor="text1"/>
          <w:lang w:eastAsia="en-GB"/>
        </w:rPr>
        <w:t xml:space="preserve"> of child-bearing potential will have a </w:t>
      </w:r>
      <w:r w:rsidR="00510CDD">
        <w:rPr>
          <w:rFonts w:eastAsia="Times New Roman" w:cstheme="minorHAnsi"/>
          <w:bCs/>
          <w:color w:val="000000" w:themeColor="text1"/>
          <w:lang w:eastAsia="en-GB"/>
        </w:rPr>
        <w:t xml:space="preserve">urine </w:t>
      </w:r>
      <w:r w:rsidR="00D0210A">
        <w:rPr>
          <w:rFonts w:eastAsia="Times New Roman" w:cstheme="minorHAnsi"/>
          <w:bCs/>
          <w:color w:val="000000" w:themeColor="text1"/>
          <w:lang w:eastAsia="en-GB"/>
        </w:rPr>
        <w:t>pregnancy test</w:t>
      </w:r>
      <w:r w:rsidR="002D3728">
        <w:rPr>
          <w:rFonts w:eastAsia="Times New Roman" w:cstheme="minorHAnsi"/>
          <w:bCs/>
          <w:color w:val="000000" w:themeColor="text1"/>
          <w:lang w:eastAsia="en-GB"/>
        </w:rPr>
        <w:t xml:space="preserve"> before being able to be offered anakinra</w:t>
      </w:r>
      <w:r w:rsidR="00D0210A">
        <w:rPr>
          <w:rFonts w:eastAsia="Times New Roman" w:cstheme="minorHAnsi"/>
          <w:bCs/>
          <w:color w:val="000000" w:themeColor="text1"/>
          <w:lang w:eastAsia="en-GB"/>
        </w:rPr>
        <w:t xml:space="preserve">. </w:t>
      </w:r>
      <w:r w:rsidR="00306145">
        <w:rPr>
          <w:rFonts w:eastAsia="Times New Roman" w:cstheme="minorHAnsi"/>
          <w:bCs/>
          <w:color w:val="000000" w:themeColor="text1"/>
          <w:lang w:eastAsia="en-GB"/>
        </w:rPr>
        <w:t xml:space="preserve">If you/your child might receive sotrovimab a blood sample will be sent to a central laboratory for measurement of coronavirus and </w:t>
      </w:r>
      <w:del w:id="37" w:author="Leon Peto" w:date="2023-07-31T16:23:00Z">
        <w:r w:rsidR="00306145" w:rsidDel="00245A3A">
          <w:rPr>
            <w:rFonts w:eastAsia="Times New Roman" w:cstheme="minorHAnsi"/>
            <w:bCs/>
            <w:color w:val="000000" w:themeColor="text1"/>
            <w:lang w:eastAsia="en-GB"/>
          </w:rPr>
          <w:delText>antibo</w:delText>
        </w:r>
        <w:bookmarkStart w:id="38" w:name="_GoBack"/>
        <w:bookmarkEnd w:id="38"/>
        <w:r w:rsidR="00306145" w:rsidDel="00245A3A">
          <w:rPr>
            <w:rFonts w:eastAsia="Times New Roman" w:cstheme="minorHAnsi"/>
            <w:bCs/>
            <w:color w:val="000000" w:themeColor="text1"/>
            <w:lang w:eastAsia="en-GB"/>
          </w:rPr>
          <w:delText xml:space="preserve">dies </w:delText>
        </w:r>
      </w:del>
      <w:ins w:id="39" w:author="Leon Peto" w:date="2023-07-31T16:23:00Z">
        <w:r w:rsidR="00245A3A">
          <w:rPr>
            <w:rFonts w:eastAsia="Times New Roman" w:cstheme="minorHAnsi"/>
            <w:bCs/>
            <w:color w:val="000000" w:themeColor="text1"/>
            <w:lang w:eastAsia="en-GB"/>
          </w:rPr>
          <w:t xml:space="preserve">immune responses </w:t>
        </w:r>
      </w:ins>
      <w:r w:rsidR="00306145">
        <w:rPr>
          <w:rFonts w:eastAsia="Times New Roman" w:cstheme="minorHAnsi"/>
          <w:bCs/>
          <w:color w:val="000000" w:themeColor="text1"/>
          <w:lang w:eastAsia="en-GB"/>
        </w:rPr>
        <w:t xml:space="preserve">against it, and nasal and mouth swabs may be collected now and twice more in the next 5 days. If you/your child have ‘flu nasal and mouth swabs will be collected now and once more in 5 days. </w:t>
      </w:r>
      <w:r w:rsidR="00131DF0">
        <w:rPr>
          <w:rFonts w:eastAsia="Times New Roman" w:cstheme="minorHAnsi"/>
          <w:bCs/>
          <w:color w:val="000000" w:themeColor="text1"/>
          <w:lang w:eastAsia="en-GB"/>
        </w:rPr>
        <w:t xml:space="preserve">The results of all these tests will not be available to your medical </w:t>
      </w:r>
      <w:r w:rsidR="00131DF0" w:rsidRPr="004647D6">
        <w:rPr>
          <w:rFonts w:eastAsia="Times New Roman" w:cstheme="minorHAnsi"/>
          <w:bCs/>
          <w:color w:val="000000" w:themeColor="text1"/>
          <w:lang w:eastAsia="en-GB"/>
        </w:rPr>
        <w:t xml:space="preserve">team because they are for research and </w:t>
      </w:r>
      <w:r w:rsidR="00131DF0">
        <w:rPr>
          <w:rFonts w:eastAsia="Times New Roman" w:cstheme="minorHAnsi"/>
          <w:bCs/>
          <w:color w:val="000000" w:themeColor="text1"/>
          <w:lang w:eastAsia="en-GB"/>
        </w:rPr>
        <w:t>are</w:t>
      </w:r>
      <w:r w:rsidR="00131DF0" w:rsidRPr="004647D6">
        <w:rPr>
          <w:rFonts w:eastAsia="Times New Roman" w:cstheme="minorHAnsi"/>
          <w:bCs/>
          <w:color w:val="000000" w:themeColor="text1"/>
          <w:lang w:eastAsia="en-GB"/>
        </w:rPr>
        <w:t xml:space="preserve"> not validated for clinical application</w:t>
      </w:r>
      <w:r w:rsidR="00131DF0">
        <w:rPr>
          <w:rFonts w:eastAsia="Times New Roman" w:cstheme="minorHAnsi"/>
          <w:bCs/>
          <w:color w:val="000000" w:themeColor="text1"/>
          <w:lang w:eastAsia="en-GB"/>
        </w:rPr>
        <w:t>,</w:t>
      </w:r>
      <w:r w:rsidR="00131DF0">
        <w:rPr>
          <w:rFonts w:eastAsia="Times New Roman" w:cstheme="minorHAnsi"/>
          <w:b/>
          <w:bCs/>
          <w:color w:val="000000" w:themeColor="text1"/>
          <w:lang w:eastAsia="en-GB"/>
        </w:rPr>
        <w:t xml:space="preserve"> </w:t>
      </w:r>
      <w:r w:rsidR="00131DF0">
        <w:rPr>
          <w:rFonts w:eastAsia="Times New Roman" w:cstheme="minorHAnsi"/>
          <w:bCs/>
          <w:color w:val="000000" w:themeColor="text1"/>
          <w:lang w:eastAsia="en-GB"/>
        </w:rPr>
        <w:t xml:space="preserve">and the samples will be destroyed once testing is complete. </w:t>
      </w:r>
      <w:r w:rsidR="00FD6A2E">
        <w:rPr>
          <w:rFonts w:eastAsia="Times New Roman" w:cstheme="minorHAnsi"/>
          <w:bCs/>
          <w:color w:val="000000" w:themeColor="text1"/>
          <w:lang w:eastAsia="en-GB"/>
        </w:rPr>
        <w:t>If you/your child are discharged before day 5, you may be asked to take this swab at home. This is optional.</w:t>
      </w:r>
    </w:p>
    <w:p w14:paraId="3EB459E1" w14:textId="1F6EDC7A"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The computer will then allocate </w:t>
      </w:r>
      <w:r w:rsidR="00131D41">
        <w:rPr>
          <w:rFonts w:eastAsia="Times New Roman"/>
          <w:color w:val="000000" w:themeColor="text1"/>
          <w:lang w:eastAsia="en-GB"/>
        </w:rPr>
        <w:t>you/</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DF5AAE">
        <w:rPr>
          <w:rFonts w:eastAsia="Times New Roman"/>
          <w:color w:val="000000" w:themeColor="text1"/>
          <w:lang w:eastAsia="en-GB"/>
        </w:rPr>
        <w:t>, by injection under the skin</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can choose which of these options </w:t>
      </w:r>
      <w:r w:rsidR="00131D41">
        <w:rPr>
          <w:rFonts w:eastAsia="Times New Roman"/>
          <w:color w:val="000000" w:themeColor="text1"/>
          <w:lang w:eastAsia="en-GB"/>
        </w:rPr>
        <w:t>you/</w:t>
      </w:r>
      <w:r w:rsidRPr="4A07F44A">
        <w:rPr>
          <w:rFonts w:eastAsia="Times New Roman"/>
          <w:color w:val="000000" w:themeColor="text1"/>
          <w:lang w:eastAsia="en-GB"/>
        </w:rPr>
        <w:t>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w:t>
      </w:r>
    </w:p>
    <w:p w14:paraId="27E8ED53" w14:textId="7E4D2683" w:rsidR="00181EAC"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65CCA">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w:t>
      </w:r>
      <w:r w:rsidR="00265CCA">
        <w:rPr>
          <w:rFonts w:eastAsia="Times New Roman" w:cstheme="minorHAnsi"/>
          <w:bCs/>
          <w:color w:val="000000" w:themeColor="text1"/>
          <w:lang w:eastAsia="en-GB"/>
        </w:rPr>
        <w:t xml:space="preserve">physical </w:t>
      </w:r>
      <w:r w:rsidRPr="00402063">
        <w:rPr>
          <w:rFonts w:eastAsia="Times New Roman" w:cstheme="minorHAnsi"/>
          <w:bCs/>
          <w:color w:val="000000" w:themeColor="text1"/>
          <w:lang w:eastAsia="en-GB"/>
        </w:rPr>
        <w:t xml:space="preserve">visits will be required after </w:t>
      </w:r>
      <w:r w:rsidR="00DF5AAE">
        <w:rPr>
          <w:rFonts w:eastAsia="Times New Roman" w:cstheme="minorHAnsi"/>
          <w:bCs/>
          <w:color w:val="000000" w:themeColor="text1"/>
          <w:lang w:eastAsia="en-GB"/>
        </w:rPr>
        <w:t>you/</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w:t>
      </w:r>
      <w:r w:rsidR="00DF5AAE">
        <w:rPr>
          <w:rFonts w:eastAsia="Times New Roman" w:cstheme="minorHAnsi"/>
          <w:bCs/>
          <w:color w:val="000000" w:themeColor="text1"/>
          <w:lang w:eastAsia="en-GB"/>
        </w:rPr>
        <w:t>your/</w:t>
      </w:r>
      <w:r w:rsidR="001E71FE">
        <w:rPr>
          <w:rFonts w:eastAsia="Times New Roman" w:cstheme="minorHAnsi"/>
          <w:bCs/>
          <w:color w:val="000000" w:themeColor="text1"/>
          <w:lang w:eastAsia="en-GB"/>
        </w:rPr>
        <w:t xml:space="preserve">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DF5AAE">
        <w:rPr>
          <w:rFonts w:eastAsia="Times New Roman" w:cstheme="minorHAnsi"/>
          <w:bCs/>
          <w:color w:val="000000" w:themeColor="text1"/>
          <w:lang w:eastAsia="en-GB"/>
        </w:rPr>
        <w:t>your/</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r w:rsidR="00CD0972" w:rsidRPr="00CD0972">
        <w:rPr>
          <w:rFonts w:eastAsia="Times New Roman" w:cstheme="minorHAnsi"/>
          <w:bCs/>
          <w:color w:val="000000" w:themeColor="text1"/>
          <w:lang w:eastAsia="en-GB"/>
        </w:rPr>
        <w:t xml:space="preserve"> </w:t>
      </w:r>
      <w:r w:rsidR="00CD0972">
        <w:rPr>
          <w:rFonts w:eastAsia="Times New Roman" w:cstheme="minorHAnsi"/>
          <w:bCs/>
          <w:color w:val="000000" w:themeColor="text1"/>
          <w:lang w:eastAsia="en-GB"/>
        </w:rPr>
        <w:t xml:space="preserve"> </w:t>
      </w:r>
      <w:r w:rsidR="00CD0972" w:rsidRPr="00BE6E41">
        <w:rPr>
          <w:rFonts w:eastAsia="Times New Roman" w:cstheme="minorHAnsi"/>
          <w:bCs/>
          <w:color w:val="000000" w:themeColor="text1"/>
          <w:lang w:eastAsia="en-GB"/>
        </w:rPr>
        <w:t>We may write to you to tell you about the trial periodically</w:t>
      </w:r>
      <w:r w:rsidR="00CD0972">
        <w:rPr>
          <w:rFonts w:eastAsia="Times New Roman" w:cstheme="minorHAnsi"/>
          <w:bCs/>
          <w:color w:val="000000" w:themeColor="text1"/>
          <w:lang w:eastAsia="en-GB"/>
        </w:rPr>
        <w:t xml:space="preserve">, but you will be able to opt-out of these communications if you prefer. </w:t>
      </w:r>
    </w:p>
    <w:p w14:paraId="5B5BDC0C" w14:textId="77777777" w:rsidR="00897677" w:rsidRDefault="00897677" w:rsidP="0084107D">
      <w:pPr>
        <w:spacing w:after="0" w:line="240" w:lineRule="auto"/>
        <w:rPr>
          <w:i/>
          <w:iCs/>
        </w:rPr>
      </w:pP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9ADBC56" w14:textId="3C7D1F9F" w:rsidR="00BA08F5" w:rsidRPr="00ED3B9C" w:rsidRDefault="00BA08F5" w:rsidP="00BA08F5">
      <w:pPr>
        <w:pStyle w:val="ListParagraph"/>
        <w:numPr>
          <w:ilvl w:val="0"/>
          <w:numId w:val="6"/>
        </w:numPr>
        <w:spacing w:after="20" w:line="240" w:lineRule="auto"/>
        <w:rPr>
          <w:rFonts w:ascii="Calibri" w:hAnsi="Calibri" w:cs="Calibri"/>
        </w:rPr>
      </w:pPr>
      <w:r>
        <w:rPr>
          <w:rFonts w:eastAsia="Times New Roman" w:cstheme="minorHAnsi"/>
          <w:lang w:eastAsia="en-GB"/>
        </w:rPr>
        <w:t>Oseltamivir may cause headache</w:t>
      </w:r>
      <w:r w:rsidR="007F0934">
        <w:rPr>
          <w:rFonts w:eastAsia="Times New Roman" w:cstheme="minorHAnsi"/>
          <w:lang w:eastAsia="en-GB"/>
        </w:rPr>
        <w:t>,</w:t>
      </w:r>
      <w:r w:rsidR="00355D82">
        <w:rPr>
          <w:rFonts w:eastAsia="Times New Roman" w:cstheme="minorHAnsi"/>
          <w:lang w:eastAsia="en-GB"/>
        </w:rPr>
        <w:t xml:space="preserve"> </w:t>
      </w:r>
      <w:r>
        <w:rPr>
          <w:rFonts w:eastAsia="Times New Roman" w:cstheme="minorHAnsi"/>
          <w:lang w:eastAsia="en-GB"/>
        </w:rPr>
        <w:t>tummy upset</w:t>
      </w:r>
      <w:r w:rsidR="00BA22AD">
        <w:rPr>
          <w:rFonts w:eastAsia="Times New Roman" w:cstheme="minorHAnsi"/>
          <w:lang w:eastAsia="en-GB"/>
        </w:rPr>
        <w:t xml:space="preserve"> or</w:t>
      </w:r>
      <w:r w:rsidR="007F0934">
        <w:rPr>
          <w:rFonts w:eastAsia="Times New Roman" w:cstheme="minorHAnsi"/>
          <w:lang w:eastAsia="en-GB"/>
        </w:rPr>
        <w:t xml:space="preserve"> </w:t>
      </w:r>
      <w:r w:rsidR="00BA22AD">
        <w:rPr>
          <w:rFonts w:eastAsia="Times New Roman" w:cstheme="minorHAnsi"/>
          <w:lang w:eastAsia="en-GB"/>
        </w:rPr>
        <w:t>allergic reactions</w:t>
      </w:r>
      <w:r>
        <w:rPr>
          <w:rFonts w:eastAsia="Times New Roman" w:cstheme="minorHAnsi"/>
          <w:lang w:eastAsia="en-GB"/>
        </w:rPr>
        <w:t xml:space="preserve">. </w:t>
      </w:r>
    </w:p>
    <w:p w14:paraId="2393B5C7" w14:textId="77777777" w:rsidR="00ED3B9C" w:rsidRPr="00ED3B9C" w:rsidRDefault="00ED3B9C" w:rsidP="00ED3B9C">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t>Baloxavir rarely causes allergic reactions, but has no other known side effects.</w:t>
      </w:r>
    </w:p>
    <w:p w14:paraId="76E7D23D" w14:textId="39C4D7E8" w:rsidR="00131DF0" w:rsidRPr="001443D7" w:rsidRDefault="00131DF0" w:rsidP="00131DF0">
      <w:pPr>
        <w:pStyle w:val="ListParagraph"/>
        <w:numPr>
          <w:ilvl w:val="0"/>
          <w:numId w:val="6"/>
        </w:numPr>
        <w:spacing w:after="60" w:line="240" w:lineRule="auto"/>
        <w:rPr>
          <w:rFonts w:eastAsia="Times New Roman" w:cstheme="minorHAnsi"/>
          <w:color w:val="000000" w:themeColor="text1"/>
          <w:lang w:eastAsia="en-GB"/>
        </w:rPr>
      </w:pPr>
      <w:r>
        <w:rPr>
          <w:rFonts w:eastAsia="Times New Roman" w:cstheme="minorHAnsi"/>
          <w:lang w:eastAsia="en-GB"/>
        </w:rPr>
        <w:t>Sotrovimab is given by intravenous infusion and may cause allergic reactions during the infusion</w:t>
      </w:r>
      <w:r w:rsidR="005E3B34">
        <w:rPr>
          <w:rFonts w:eastAsia="Times New Roman" w:cstheme="minorHAnsi"/>
          <w:lang w:eastAsia="en-GB"/>
        </w:rPr>
        <w:t>, but severe reactions have been rare</w:t>
      </w:r>
      <w:r>
        <w:rPr>
          <w:rFonts w:eastAsia="Times New Roman" w:cstheme="minorHAnsi"/>
          <w:lang w:eastAsia="en-GB"/>
        </w:rPr>
        <w:t>.</w:t>
      </w:r>
    </w:p>
    <w:p w14:paraId="4BEF387B" w14:textId="2946E5D7" w:rsidR="00683383" w:rsidRPr="00BA08F5" w:rsidRDefault="00BA08F5" w:rsidP="00BA08F5">
      <w:pPr>
        <w:spacing w:after="20" w:line="240" w:lineRule="auto"/>
        <w:rPr>
          <w:rFonts w:ascii="Calibri" w:hAnsi="Calibri" w:cs="Calibri"/>
        </w:rPr>
      </w:pPr>
      <w:r>
        <w:rPr>
          <w:rFonts w:eastAsia="Times New Roman"/>
          <w:lang w:eastAsia="en-GB"/>
        </w:rPr>
        <w:t xml:space="preserve">With all treatments there is the unlikely possibility of a severe reaction. </w:t>
      </w:r>
      <w:r w:rsidR="005925A6" w:rsidRPr="00BA08F5">
        <w:rPr>
          <w:rFonts w:eastAsia="Times New Roman"/>
          <w:lang w:eastAsia="en-GB"/>
        </w:rPr>
        <w:t xml:space="preserve">All treatments offered to children of different ages have been used in children </w:t>
      </w:r>
      <w:r w:rsidR="007B6DC9" w:rsidRPr="00BA08F5">
        <w:rPr>
          <w:rFonts w:eastAsia="Times New Roman"/>
          <w:lang w:eastAsia="en-GB"/>
        </w:rPr>
        <w:t xml:space="preserve">and young people </w:t>
      </w:r>
      <w:r w:rsidR="005925A6" w:rsidRPr="00BA08F5">
        <w:rPr>
          <w:rFonts w:eastAsia="Times New Roman"/>
          <w:lang w:eastAsia="en-GB"/>
        </w:rPr>
        <w:t>of the same ages to treat other medical conditions</w:t>
      </w:r>
      <w:r w:rsidR="00D7628D" w:rsidRPr="00BA08F5">
        <w:rPr>
          <w:rFonts w:eastAsia="Times New Roman"/>
          <w:lang w:eastAsia="en-GB"/>
        </w:rPr>
        <w:t xml:space="preserve">. </w:t>
      </w:r>
      <w:r w:rsidR="00271BE5" w:rsidRPr="00BA08F5">
        <w:rPr>
          <w:rFonts w:eastAsia="Times New Roman"/>
          <w:color w:val="000000" w:themeColor="text1"/>
          <w:lang w:eastAsia="en-GB"/>
        </w:rPr>
        <w:t xml:space="preserve">Once </w:t>
      </w:r>
      <w:r w:rsidR="007B6DC9" w:rsidRPr="00BA08F5">
        <w:rPr>
          <w:rFonts w:eastAsia="Times New Roman"/>
          <w:color w:val="000000" w:themeColor="text1"/>
          <w:lang w:eastAsia="en-GB"/>
        </w:rPr>
        <w:t>you/</w:t>
      </w:r>
      <w:r w:rsidR="00D7628D" w:rsidRPr="00BA08F5">
        <w:rPr>
          <w:rFonts w:eastAsia="Times New Roman"/>
          <w:color w:val="000000" w:themeColor="text1"/>
          <w:lang w:eastAsia="en-GB"/>
        </w:rPr>
        <w:t>you</w:t>
      </w:r>
      <w:r w:rsidR="008E7CC0" w:rsidRPr="00BA08F5">
        <w:rPr>
          <w:rFonts w:eastAsia="Times New Roman"/>
          <w:color w:val="000000" w:themeColor="text1"/>
          <w:lang w:eastAsia="en-GB"/>
        </w:rPr>
        <w:t>r</w:t>
      </w:r>
      <w:r w:rsidR="00D7628D" w:rsidRPr="00BA08F5">
        <w:rPr>
          <w:rFonts w:eastAsia="Times New Roman"/>
          <w:color w:val="000000" w:themeColor="text1"/>
          <w:lang w:eastAsia="en-GB"/>
        </w:rPr>
        <w:t xml:space="preserve"> child</w:t>
      </w:r>
      <w:r w:rsidR="00271BE5" w:rsidRPr="00BA08F5">
        <w:rPr>
          <w:rFonts w:eastAsia="Times New Roman"/>
          <w:color w:val="000000" w:themeColor="text1"/>
          <w:lang w:eastAsia="en-GB"/>
        </w:rPr>
        <w:t xml:space="preserve"> </w:t>
      </w:r>
      <w:r w:rsidR="00D7628D" w:rsidRPr="00BA08F5">
        <w:rPr>
          <w:rFonts w:eastAsia="Times New Roman"/>
          <w:color w:val="000000" w:themeColor="text1"/>
          <w:lang w:eastAsia="en-GB"/>
        </w:rPr>
        <w:t>has</w:t>
      </w:r>
      <w:r w:rsidR="00271BE5" w:rsidRPr="00BA08F5">
        <w:rPr>
          <w:rFonts w:eastAsia="Times New Roman"/>
          <w:color w:val="000000" w:themeColor="text1"/>
          <w:lang w:eastAsia="en-GB"/>
        </w:rPr>
        <w:t xml:space="preserve"> been included in the study, you and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 xml:space="preserve">doctors will know which treatment the computer has allocated for </w:t>
      </w:r>
      <w:r w:rsidR="007B6DC9" w:rsidRPr="00BA08F5">
        <w:rPr>
          <w:rFonts w:eastAsia="Times New Roman"/>
          <w:color w:val="000000" w:themeColor="text1"/>
          <w:lang w:eastAsia="en-GB"/>
        </w:rPr>
        <w:t>you/</w:t>
      </w:r>
      <w:r w:rsidR="00AD43F9" w:rsidRPr="00BA08F5">
        <w:rPr>
          <w:rFonts w:eastAsia="Times New Roman"/>
          <w:color w:val="000000" w:themeColor="text1"/>
          <w:lang w:eastAsia="en-GB"/>
        </w:rPr>
        <w:t>your child</w:t>
      </w:r>
      <w:r w:rsidR="00271BE5" w:rsidRPr="00BA08F5">
        <w:rPr>
          <w:rFonts w:eastAsia="Times New Roman"/>
          <w:color w:val="000000" w:themeColor="text1"/>
          <w:lang w:eastAsia="en-GB"/>
        </w:rPr>
        <w:t xml:space="preserve">. </w:t>
      </w:r>
      <w:r w:rsidR="00AD43F9" w:rsidRPr="00BA08F5">
        <w:rPr>
          <w:rFonts w:eastAsia="Times New Roman"/>
          <w:color w:val="000000" w:themeColor="text1"/>
          <w:lang w:eastAsia="en-GB"/>
        </w:rPr>
        <w:t xml:space="preserve">The </w:t>
      </w:r>
      <w:r w:rsidR="00271BE5" w:rsidRPr="00BA08F5">
        <w:rPr>
          <w:rFonts w:eastAsia="Times New Roman"/>
          <w:color w:val="000000" w:themeColor="text1"/>
          <w:lang w:eastAsia="en-GB"/>
        </w:rPr>
        <w:t>doctors will be aware of whether there are any particular side effects that they should look out for.</w:t>
      </w:r>
      <w:r w:rsidR="00B959AB" w:rsidRPr="00BA08F5">
        <w:rPr>
          <w:rFonts w:ascii="Calibri" w:hAnsi="Calibri" w:cs="Calibri"/>
        </w:rPr>
        <w:t xml:space="preserve"> </w:t>
      </w:r>
    </w:p>
    <w:p w14:paraId="05738113" w14:textId="77777777" w:rsidR="00985895" w:rsidRDefault="00985895" w:rsidP="00F93AC1">
      <w:pPr>
        <w:spacing w:after="20" w:line="240" w:lineRule="auto"/>
        <w:rPr>
          <w:rFonts w:ascii="Calibri" w:hAnsi="Calibri" w:cs="Calibri"/>
        </w:rPr>
      </w:pPr>
    </w:p>
    <w:p w14:paraId="26694E56" w14:textId="03590EA1"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7B82A4A9"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w:t>
      </w:r>
      <w:r w:rsidR="009A350C">
        <w:rPr>
          <w:rFonts w:eastAsia="Times New Roman"/>
          <w:lang w:eastAsia="en-GB"/>
        </w:rPr>
        <w:t>.</w:t>
      </w:r>
      <w:r w:rsidR="0015484C" w:rsidRPr="0015484C">
        <w:rPr>
          <w:rFonts w:ascii="Calibri" w:hAnsi="Calibri" w:cs="Calibri"/>
        </w:rPr>
        <w:t xml:space="preserve"> </w:t>
      </w:r>
      <w:r w:rsidR="00916E99" w:rsidRPr="00916E99">
        <w:rPr>
          <w:rFonts w:eastAsia="Times New Roman"/>
          <w:lang w:eastAsia="en-GB"/>
        </w:rPr>
        <w:t xml:space="preserve">Baloxavir </w:t>
      </w:r>
      <w:r w:rsidR="00131DF0">
        <w:rPr>
          <w:rFonts w:eastAsia="Times New Roman"/>
          <w:lang w:eastAsia="en-GB"/>
        </w:rPr>
        <w:t xml:space="preserve">and sotrovimab </w:t>
      </w:r>
      <w:r w:rsidR="00FD6A2E">
        <w:rPr>
          <w:rFonts w:eastAsia="Times New Roman"/>
          <w:lang w:eastAsia="en-GB"/>
        </w:rPr>
        <w:t xml:space="preserve">have not been given to pregnant women before but </w:t>
      </w:r>
      <w:r w:rsidR="00131DF0">
        <w:rPr>
          <w:rFonts w:eastAsia="Times New Roman"/>
          <w:lang w:eastAsia="en-GB"/>
        </w:rPr>
        <w:t>are</w:t>
      </w:r>
      <w:r w:rsidR="00131DF0" w:rsidRPr="00916E99">
        <w:rPr>
          <w:rFonts w:eastAsia="Times New Roman"/>
          <w:lang w:eastAsia="en-GB"/>
        </w:rPr>
        <w:t xml:space="preserve"> </w:t>
      </w:r>
      <w:r w:rsidR="00916E99" w:rsidRPr="00916E99">
        <w:rPr>
          <w:rFonts w:eastAsia="Times New Roman"/>
          <w:lang w:eastAsia="en-GB"/>
        </w:rPr>
        <w:t>considered to have an acceptably low level of risk to use in pregnant women in this trial by a national expert panel</w:t>
      </w:r>
      <w:r w:rsidR="00916E99">
        <w:rPr>
          <w:rFonts w:eastAsia="Times New Roman"/>
          <w:lang w:eastAsia="en-GB"/>
        </w:rPr>
        <w:t>.</w:t>
      </w:r>
      <w:r w:rsidR="00ED3B9C">
        <w:rPr>
          <w:rFonts w:eastAsia="Times New Roman"/>
          <w:lang w:eastAsia="en-GB"/>
        </w:rPr>
        <w:t xml:space="preserve"> </w:t>
      </w:r>
      <w:r w:rsidRPr="4A07F44A">
        <w:rPr>
          <w:rFonts w:eastAsia="Times New Roman"/>
          <w:lang w:eastAsia="en-GB"/>
        </w:rPr>
        <w:t>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1AC24557"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9A350C">
        <w:rPr>
          <w:rFonts w:eastAsia="Times New Roman" w:cstheme="minorHAnsi"/>
          <w:color w:val="000000" w:themeColor="text1"/>
          <w:lang w:eastAsia="en-GB"/>
        </w:rPr>
        <w:t>you/</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w:t>
      </w:r>
      <w:r w:rsidRPr="00402063">
        <w:rPr>
          <w:rFonts w:eastAsia="Times New Roman" w:cstheme="minorHAnsi"/>
          <w:color w:val="000000" w:themeColor="text1"/>
          <w:lang w:eastAsia="en-GB"/>
        </w:rPr>
        <w:lastRenderedPageBreak/>
        <w:t xml:space="preserve">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392039F5"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5">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0DC76447"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9A350C">
        <w:rPr>
          <w:rFonts w:eastAsia="Times New Roman" w:cstheme="minorHAnsi"/>
          <w:color w:val="000000" w:themeColor="text1"/>
          <w:lang w:eastAsia="en-GB"/>
        </w:rPr>
        <w:t>you/</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4D63AF">
        <w:rPr>
          <w:rFonts w:eastAsia="Times New Roman" w:cstheme="minorHAnsi"/>
          <w:color w:val="000000" w:themeColor="text1"/>
          <w:lang w:eastAsia="en-GB"/>
        </w:rPr>
        <w:t>authorised</w:t>
      </w:r>
      <w:r w:rsidR="004D63AF"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staff at the </w:t>
      </w:r>
      <w:r w:rsidR="004D63AF">
        <w:rPr>
          <w:rFonts w:eastAsia="Times New Roman" w:cstheme="minorHAnsi"/>
          <w:color w:val="000000" w:themeColor="text1"/>
          <w:lang w:eastAsia="en-GB"/>
        </w:rPr>
        <w:t>University of Oxford and your hospital</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32D14688"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 xml:space="preserve"> </w:t>
      </w:r>
      <w:r w:rsidR="009A350C">
        <w:rPr>
          <w:rFonts w:eastAsia="Times New Roman" w:cstheme="minorHAnsi"/>
          <w:b/>
          <w:bCs/>
          <w:color w:val="000000" w:themeColor="text1"/>
          <w:lang w:eastAsia="en-GB"/>
        </w:rPr>
        <w:t xml:space="preserve">you/your </w:t>
      </w:r>
      <w:r w:rsidR="0022702A">
        <w:rPr>
          <w:rFonts w:eastAsia="Times New Roman" w:cstheme="minorHAnsi"/>
          <w:b/>
          <w:bCs/>
          <w:color w:val="000000" w:themeColor="text1"/>
          <w:lang w:eastAsia="en-GB"/>
        </w:rPr>
        <w:t>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7E3D7583"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9A350C">
        <w:rPr>
          <w:rFonts w:eastAsia="Times New Roman" w:cstheme="minorHAnsi"/>
          <w:bCs/>
          <w:color w:val="000000" w:themeColor="text1"/>
          <w:lang w:eastAsia="en-GB"/>
        </w:rPr>
        <w:t>you/</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w:t>
      </w:r>
      <w:r w:rsidR="009A350C">
        <w:rPr>
          <w:rFonts w:eastAsia="Times New Roman" w:cstheme="minorHAnsi"/>
          <w:bCs/>
          <w:color w:val="000000" w:themeColor="text1"/>
          <w:lang w:eastAsia="en-GB"/>
        </w:rPr>
        <w:t>your/</w:t>
      </w:r>
      <w:r w:rsidRPr="00402063">
        <w:rPr>
          <w:rFonts w:eastAsia="Times New Roman" w:cstheme="minorHAnsi"/>
          <w:bCs/>
          <w:color w:val="000000" w:themeColor="text1"/>
          <w:lang w:eastAsia="en-GB"/>
        </w:rPr>
        <w:t xml:space="preserve">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398FB8C4"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The study</w:t>
      </w:r>
      <w:r w:rsidR="009C0B74" w:rsidRPr="009C0B74">
        <w:rPr>
          <w:color w:val="000000"/>
          <w:lang w:eastAsia="en-GB"/>
        </w:rPr>
        <w:t xml:space="preserve"> </w:t>
      </w:r>
      <w:r w:rsidR="009C0B74">
        <w:rPr>
          <w:color w:val="000000"/>
          <w:lang w:eastAsia="en-GB"/>
        </w:rPr>
        <w:t xml:space="preserve">has been approved by the </w:t>
      </w:r>
      <w:r w:rsidR="009C0B74">
        <w:rPr>
          <w:shd w:val="clear" w:color="auto" w:fill="FFFFFF"/>
        </w:rPr>
        <w:t xml:space="preserve">Medicines and Healthcare products Regulatory Agency (MHRA) and by the </w:t>
      </w:r>
      <w:r w:rsidR="009C0B74">
        <w:rPr>
          <w:color w:val="000000"/>
          <w:lang w:eastAsia="en-GB"/>
        </w:rPr>
        <w:t>Cambridge East Research Ethics Committee (Health Research Authority, ref 20/EE/0101).  It</w:t>
      </w:r>
      <w:r w:rsidRPr="00402063">
        <w:rPr>
          <w:rFonts w:eastAsia="Times New Roman" w:cstheme="minorHAnsi"/>
          <w:color w:val="000000" w:themeColor="text1"/>
          <w:lang w:eastAsia="en-GB"/>
        </w:rPr>
        <w:t xml:space="preserve">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D54335">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903890">
      <w:footerReference w:type="default" r:id="rId16"/>
      <w:pgSz w:w="11906" w:h="16838"/>
      <w:pgMar w:top="720" w:right="720" w:bottom="720" w:left="720"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Leon Peto" w:date="2023-08-18T13:36:00Z" w:initials="LP">
    <w:p w14:paraId="6372C5BE" w14:textId="77777777" w:rsidR="00225EB2" w:rsidRDefault="00225EB2" w:rsidP="00225EB2">
      <w:pPr>
        <w:pStyle w:val="CommentText"/>
        <w:rPr>
          <w:rStyle w:val="CommentReference"/>
        </w:rPr>
      </w:pPr>
      <w:r>
        <w:rPr>
          <w:rStyle w:val="CommentReference"/>
        </w:rPr>
        <w:annotationRef/>
      </w:r>
      <w:r>
        <w:rPr>
          <w:rStyle w:val="CommentReference"/>
        </w:rPr>
        <w:t>As COVID-19 and influenza are now of equal importance in the trial we would like to use the short title in preference to the full title.</w:t>
      </w:r>
    </w:p>
    <w:p w14:paraId="4518F4B9" w14:textId="77777777" w:rsidR="00225EB2" w:rsidRDefault="00225EB2" w:rsidP="00225EB2">
      <w:pPr>
        <w:pStyle w:val="CommentText"/>
        <w:rPr>
          <w:rStyle w:val="CommentReference"/>
        </w:rPr>
      </w:pPr>
    </w:p>
    <w:p w14:paraId="697129DB" w14:textId="77777777" w:rsidR="00225EB2" w:rsidRDefault="00225EB2" w:rsidP="00225EB2">
      <w:pPr>
        <w:pStyle w:val="CommentText"/>
      </w:pPr>
      <w:r>
        <w:rPr>
          <w:rStyle w:val="CommentReference"/>
        </w:rPr>
        <w:t>Emphasis on the short title in the protocol and PIS/ICFs will avoid confusion among patients who have influenza, and among collaborators at sites participating only in the influenza comparisons.</w:t>
      </w:r>
    </w:p>
    <w:p w14:paraId="355FAFCB" w14:textId="77777777" w:rsidR="00225EB2" w:rsidRDefault="00225EB2" w:rsidP="00225EB2">
      <w:pPr>
        <w:pStyle w:val="CommentText"/>
      </w:pPr>
    </w:p>
    <w:p w14:paraId="4C429435" w14:textId="32E7D48A" w:rsidR="00225EB2" w:rsidRDefault="00225EB2" w:rsidP="00225EB2">
      <w:pPr>
        <w:pStyle w:val="CommentText"/>
      </w:pPr>
      <w:r>
        <w:t>We have removed the full trial title from the logo for the same reason.</w:t>
      </w:r>
    </w:p>
  </w:comment>
  <w:comment w:id="34" w:author="Leon Peto" w:date="2023-08-18T13:37:00Z" w:initials="LP">
    <w:p w14:paraId="673E3B20" w14:textId="03DE5C78" w:rsidR="00225EB2" w:rsidRDefault="00225EB2">
      <w:pPr>
        <w:pStyle w:val="CommentText"/>
      </w:pPr>
      <w:r>
        <w:rPr>
          <w:rStyle w:val="CommentReference"/>
        </w:rPr>
        <w:annotationRef/>
      </w:r>
      <w:r>
        <w:rPr>
          <w:rStyle w:val="CommentReference"/>
        </w:rPr>
        <w:annotationRef/>
      </w:r>
      <w:r>
        <w:t>This panel has now been disbanded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429435" w15:done="0"/>
  <w15:commentEx w15:paraId="673E3B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C9879" w16cex:dateUtc="2020-12-22T16:08:00Z"/>
  <w16cex:commentExtensible w16cex:durableId="238C991A" w16cex:dateUtc="2020-12-22T1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63F95" w16cid:durableId="238C9879"/>
  <w16cid:commentId w16cid:paraId="2705B383" w16cid:durableId="238C99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B1525" w14:textId="77777777" w:rsidR="004A1F48" w:rsidRDefault="004A1F48" w:rsidP="00402791">
      <w:pPr>
        <w:spacing w:after="0" w:line="240" w:lineRule="auto"/>
      </w:pPr>
      <w:r>
        <w:separator/>
      </w:r>
    </w:p>
  </w:endnote>
  <w:endnote w:type="continuationSeparator" w:id="0">
    <w:p w14:paraId="1BE604EB" w14:textId="77777777" w:rsidR="004A1F48" w:rsidRDefault="004A1F48" w:rsidP="00402791">
      <w:pPr>
        <w:spacing w:after="0" w:line="240" w:lineRule="auto"/>
      </w:pPr>
      <w:r>
        <w:continuationSeparator/>
      </w:r>
    </w:p>
  </w:endnote>
  <w:endnote w:type="continuationNotice" w:id="1">
    <w:p w14:paraId="4C5482B6" w14:textId="77777777" w:rsidR="004A1F48" w:rsidRDefault="004A1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0DE420ED" w:rsidR="00B4217D" w:rsidRPr="00903890" w:rsidDel="00E544E4" w:rsidRDefault="00B4217D">
    <w:pPr>
      <w:pStyle w:val="Footer"/>
      <w:rPr>
        <w:del w:id="40" w:author="Leon Peto" w:date="2023-06-14T12:28:00Z"/>
        <w:sz w:val="16"/>
      </w:rPr>
    </w:pPr>
    <w:r w:rsidRPr="00903890">
      <w:rPr>
        <w:sz w:val="16"/>
      </w:rPr>
      <w:t xml:space="preserve">RECOVERY trial ICF/PIL (children) </w:t>
    </w:r>
    <w:r w:rsidR="00131DF0">
      <w:rPr>
        <w:sz w:val="16"/>
      </w:rPr>
      <w:t>V1</w:t>
    </w:r>
    <w:del w:id="41" w:author="Leon Peto" w:date="2023-06-14T12:28:00Z">
      <w:r w:rsidR="00FC2AD3" w:rsidDel="00E544E4">
        <w:rPr>
          <w:sz w:val="16"/>
        </w:rPr>
        <w:delText>4</w:delText>
      </w:r>
    </w:del>
    <w:ins w:id="42" w:author="Leon Peto" w:date="2023-06-14T12:28:00Z">
      <w:r w:rsidR="00E544E4">
        <w:rPr>
          <w:sz w:val="16"/>
        </w:rPr>
        <w:t>5</w:t>
      </w:r>
    </w:ins>
    <w:r w:rsidR="00FC2AD3">
      <w:rPr>
        <w:sz w:val="16"/>
      </w:rPr>
      <w:t>.0</w:t>
    </w:r>
    <w:r w:rsidR="00167FF8" w:rsidRPr="0015484C">
      <w:rPr>
        <w:sz w:val="16"/>
      </w:rPr>
      <w:t xml:space="preserve"> </w:t>
    </w:r>
    <w:del w:id="43" w:author="Leon Peto" w:date="2023-06-14T12:28:00Z">
      <w:r w:rsidR="00FC2AD3" w:rsidDel="00E544E4">
        <w:rPr>
          <w:sz w:val="16"/>
        </w:rPr>
        <w:delText>05</w:delText>
      </w:r>
    </w:del>
    <w:ins w:id="44" w:author="Leon Peto" w:date="2023-06-14T12:28:00Z">
      <w:r w:rsidR="0098526D">
        <w:rPr>
          <w:sz w:val="16"/>
        </w:rPr>
        <w:t>22</w:t>
      </w:r>
    </w:ins>
    <w:r w:rsidR="00131DF0">
      <w:rPr>
        <w:sz w:val="16"/>
      </w:rPr>
      <w:t>-</w:t>
    </w:r>
    <w:ins w:id="45" w:author="Leon Peto" w:date="2023-06-14T12:28:00Z">
      <w:r w:rsidR="00E544E4">
        <w:rPr>
          <w:sz w:val="16"/>
        </w:rPr>
        <w:t>Jun</w:t>
      </w:r>
    </w:ins>
    <w:del w:id="46" w:author="Leon Peto" w:date="2023-06-14T12:28:00Z">
      <w:r w:rsidR="00FC2AD3" w:rsidDel="00E544E4">
        <w:rPr>
          <w:sz w:val="16"/>
        </w:rPr>
        <w:delText>Mar</w:delText>
      </w:r>
    </w:del>
    <w:r w:rsidRPr="0015484C">
      <w:rPr>
        <w:sz w:val="16"/>
      </w:rPr>
      <w:t>-</w:t>
    </w:r>
    <w:r w:rsidR="00FC2AD3" w:rsidRPr="0015484C">
      <w:rPr>
        <w:sz w:val="16"/>
      </w:rPr>
      <w:t>202</w:t>
    </w:r>
    <w:ins w:id="47" w:author="Leon Peto" w:date="2023-06-14T12:28:00Z">
      <w:r w:rsidR="00E544E4">
        <w:rPr>
          <w:sz w:val="16"/>
        </w:rPr>
        <w:t>3</w:t>
      </w:r>
    </w:ins>
    <w:del w:id="48" w:author="Leon Peto" w:date="2023-06-14T12:28:00Z">
      <w:r w:rsidR="00FC2AD3" w:rsidDel="00E544E4">
        <w:rPr>
          <w:sz w:val="16"/>
        </w:rPr>
        <w:delText>2</w:delText>
      </w:r>
    </w:del>
    <w:r w:rsidR="00FC2AD3" w:rsidRPr="00903890">
      <w:rPr>
        <w:sz w:val="16"/>
      </w:rPr>
      <w:t xml:space="preserve">      </w:t>
    </w:r>
    <w:r w:rsidRPr="00903890">
      <w:rPr>
        <w:sz w:val="16"/>
      </w:rPr>
      <w:t xml:space="preserve">IRAS 281712    </w:t>
    </w:r>
    <w:del w:id="49" w:author="Leon Peto" w:date="2023-06-14T12:28:00Z">
      <w:r w:rsidRPr="00903890" w:rsidDel="00E544E4">
        <w:rPr>
          <w:sz w:val="16"/>
        </w:rPr>
        <w:tab/>
      </w:r>
    </w:del>
    <w:r w:rsidRPr="00903890">
      <w:rPr>
        <w:sz w:val="16"/>
      </w:rPr>
      <w:t>REC Ref 20/EE/0101</w:t>
    </w:r>
  </w:p>
  <w:p w14:paraId="15DCB5E1" w14:textId="107AEA8D" w:rsidR="00B4217D" w:rsidRPr="00903890" w:rsidRDefault="00E544E4">
    <w:pPr>
      <w:pStyle w:val="Footer"/>
      <w:rPr>
        <w:sz w:val="16"/>
      </w:rPr>
    </w:pPr>
    <w:ins w:id="50" w:author="Leon Peto" w:date="2023-06-14T12:29:00Z">
      <w:r>
        <w:rPr>
          <w:sz w:val="16"/>
        </w:rPr>
        <w:tab/>
      </w:r>
    </w:ins>
    <w:sdt>
      <w:sdtPr>
        <w:rPr>
          <w:sz w:val="16"/>
        </w:rPr>
        <w:id w:val="-1727514511"/>
        <w:docPartObj>
          <w:docPartGallery w:val="Page Numbers (Bottom of Page)"/>
          <w:docPartUnique/>
        </w:docPartObj>
      </w:sdtPr>
      <w:sdtEndPr/>
      <w:sdtContent>
        <w:sdt>
          <w:sdtPr>
            <w:rPr>
              <w:sz w:val="16"/>
            </w:rPr>
            <w:id w:val="-1705238520"/>
            <w:docPartObj>
              <w:docPartGallery w:val="Page Numbers (Top of Page)"/>
              <w:docPartUnique/>
            </w:docPartObj>
          </w:sdtPr>
          <w:sdtEndPr/>
          <w:sdtContent>
            <w:r w:rsidR="00B4217D" w:rsidRPr="00903890">
              <w:rPr>
                <w:sz w:val="16"/>
              </w:rPr>
              <w:t xml:space="preserve">Page </w:t>
            </w:r>
            <w:r w:rsidR="00B4217D" w:rsidRPr="00903890">
              <w:rPr>
                <w:b/>
                <w:bCs/>
                <w:sz w:val="18"/>
                <w:szCs w:val="24"/>
              </w:rPr>
              <w:fldChar w:fldCharType="begin"/>
            </w:r>
            <w:r w:rsidR="00B4217D" w:rsidRPr="00903890">
              <w:rPr>
                <w:b/>
                <w:bCs/>
                <w:sz w:val="16"/>
              </w:rPr>
              <w:instrText xml:space="preserve"> PAGE </w:instrText>
            </w:r>
            <w:r w:rsidR="00B4217D" w:rsidRPr="00903890">
              <w:rPr>
                <w:b/>
                <w:bCs/>
                <w:sz w:val="18"/>
                <w:szCs w:val="24"/>
              </w:rPr>
              <w:fldChar w:fldCharType="separate"/>
            </w:r>
            <w:r w:rsidR="00225EB2">
              <w:rPr>
                <w:b/>
                <w:bCs/>
                <w:noProof/>
                <w:sz w:val="16"/>
              </w:rPr>
              <w:t>1</w:t>
            </w:r>
            <w:r w:rsidR="00B4217D" w:rsidRPr="00903890">
              <w:rPr>
                <w:b/>
                <w:bCs/>
                <w:sz w:val="18"/>
                <w:szCs w:val="24"/>
              </w:rPr>
              <w:fldChar w:fldCharType="end"/>
            </w:r>
            <w:r w:rsidR="00B4217D" w:rsidRPr="00903890">
              <w:rPr>
                <w:sz w:val="16"/>
              </w:rPr>
              <w:t xml:space="preserve"> of </w:t>
            </w:r>
            <w:r w:rsidR="00B4217D" w:rsidRPr="00903890">
              <w:rPr>
                <w:b/>
                <w:bCs/>
                <w:sz w:val="18"/>
                <w:szCs w:val="24"/>
              </w:rPr>
              <w:fldChar w:fldCharType="begin"/>
            </w:r>
            <w:r w:rsidR="00B4217D" w:rsidRPr="00903890">
              <w:rPr>
                <w:b/>
                <w:bCs/>
                <w:sz w:val="16"/>
              </w:rPr>
              <w:instrText xml:space="preserve"> NUMPAGES  </w:instrText>
            </w:r>
            <w:r w:rsidR="00B4217D" w:rsidRPr="00903890">
              <w:rPr>
                <w:b/>
                <w:bCs/>
                <w:sz w:val="18"/>
                <w:szCs w:val="24"/>
              </w:rPr>
              <w:fldChar w:fldCharType="separate"/>
            </w:r>
            <w:r w:rsidR="00225EB2">
              <w:rPr>
                <w:b/>
                <w:bCs/>
                <w:noProof/>
                <w:sz w:val="16"/>
              </w:rPr>
              <w:t>7</w:t>
            </w:r>
            <w:r w:rsidR="00B4217D" w:rsidRPr="00903890">
              <w:rPr>
                <w:b/>
                <w:bCs/>
                <w:sz w:val="18"/>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0AC" w14:textId="77777777" w:rsidR="004A1F48" w:rsidRDefault="004A1F48" w:rsidP="00402791">
      <w:pPr>
        <w:spacing w:after="0" w:line="240" w:lineRule="auto"/>
      </w:pPr>
      <w:r>
        <w:separator/>
      </w:r>
    </w:p>
  </w:footnote>
  <w:footnote w:type="continuationSeparator" w:id="0">
    <w:p w14:paraId="198CFFAF" w14:textId="77777777" w:rsidR="004A1F48" w:rsidRDefault="004A1F48" w:rsidP="00402791">
      <w:pPr>
        <w:spacing w:after="0" w:line="240" w:lineRule="auto"/>
      </w:pPr>
      <w:r>
        <w:continuationSeparator/>
      </w:r>
    </w:p>
  </w:footnote>
  <w:footnote w:type="continuationNotice" w:id="1">
    <w:p w14:paraId="2BF5AAC1" w14:textId="77777777" w:rsidR="004A1F48" w:rsidRDefault="004A1F4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46C69"/>
    <w:multiLevelType w:val="hybridMultilevel"/>
    <w:tmpl w:val="9CC22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30654DAF"/>
    <w:multiLevelType w:val="multilevel"/>
    <w:tmpl w:val="E9E6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4740BCE"/>
    <w:multiLevelType w:val="hybridMultilevel"/>
    <w:tmpl w:val="3418E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on Peto">
    <w15:presenceInfo w15:providerId="AD" w15:userId="S-1-5-21-944046252-2799899743-1142484129-10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52860"/>
    <w:rsid w:val="00061D71"/>
    <w:rsid w:val="00066F0E"/>
    <w:rsid w:val="000869F9"/>
    <w:rsid w:val="00092CE7"/>
    <w:rsid w:val="000A0583"/>
    <w:rsid w:val="000A41B2"/>
    <w:rsid w:val="000A487A"/>
    <w:rsid w:val="000A5B71"/>
    <w:rsid w:val="000B046D"/>
    <w:rsid w:val="000B12A7"/>
    <w:rsid w:val="000B2D9C"/>
    <w:rsid w:val="000C20F1"/>
    <w:rsid w:val="000C3EC6"/>
    <w:rsid w:val="000D340E"/>
    <w:rsid w:val="000E1601"/>
    <w:rsid w:val="000E3E59"/>
    <w:rsid w:val="000E486F"/>
    <w:rsid w:val="000E4E3D"/>
    <w:rsid w:val="000E5F96"/>
    <w:rsid w:val="000F0967"/>
    <w:rsid w:val="000F1225"/>
    <w:rsid w:val="000F14AC"/>
    <w:rsid w:val="000F5B6E"/>
    <w:rsid w:val="001003E3"/>
    <w:rsid w:val="0011686C"/>
    <w:rsid w:val="00121BE6"/>
    <w:rsid w:val="001304BD"/>
    <w:rsid w:val="00131C0E"/>
    <w:rsid w:val="00131D41"/>
    <w:rsid w:val="00131DF0"/>
    <w:rsid w:val="001442D9"/>
    <w:rsid w:val="001460B1"/>
    <w:rsid w:val="0015479A"/>
    <w:rsid w:val="0015484C"/>
    <w:rsid w:val="00155AEA"/>
    <w:rsid w:val="001575C0"/>
    <w:rsid w:val="00164390"/>
    <w:rsid w:val="00167FF8"/>
    <w:rsid w:val="001747AA"/>
    <w:rsid w:val="00181EAC"/>
    <w:rsid w:val="001A6176"/>
    <w:rsid w:val="001B2E33"/>
    <w:rsid w:val="001C336A"/>
    <w:rsid w:val="001C4BD7"/>
    <w:rsid w:val="001C7158"/>
    <w:rsid w:val="001D120A"/>
    <w:rsid w:val="001D272A"/>
    <w:rsid w:val="001E5442"/>
    <w:rsid w:val="001E5DBB"/>
    <w:rsid w:val="001E71FE"/>
    <w:rsid w:val="001F1BC2"/>
    <w:rsid w:val="001F2A58"/>
    <w:rsid w:val="001F585E"/>
    <w:rsid w:val="00210D5C"/>
    <w:rsid w:val="002118A0"/>
    <w:rsid w:val="002225B4"/>
    <w:rsid w:val="00223D84"/>
    <w:rsid w:val="00225A66"/>
    <w:rsid w:val="00225EB2"/>
    <w:rsid w:val="0022608F"/>
    <w:rsid w:val="0022702A"/>
    <w:rsid w:val="00232BA1"/>
    <w:rsid w:val="00240ACF"/>
    <w:rsid w:val="00242318"/>
    <w:rsid w:val="00245A3A"/>
    <w:rsid w:val="00245B5E"/>
    <w:rsid w:val="00250457"/>
    <w:rsid w:val="002515D5"/>
    <w:rsid w:val="00253257"/>
    <w:rsid w:val="00260319"/>
    <w:rsid w:val="002650B7"/>
    <w:rsid w:val="00265CCA"/>
    <w:rsid w:val="0027157E"/>
    <w:rsid w:val="00271BE5"/>
    <w:rsid w:val="002764BE"/>
    <w:rsid w:val="00290AA5"/>
    <w:rsid w:val="00291EE5"/>
    <w:rsid w:val="00293F07"/>
    <w:rsid w:val="00295E52"/>
    <w:rsid w:val="002A41C2"/>
    <w:rsid w:val="002B52AF"/>
    <w:rsid w:val="002B667A"/>
    <w:rsid w:val="002C37A8"/>
    <w:rsid w:val="002C4B16"/>
    <w:rsid w:val="002D24D5"/>
    <w:rsid w:val="002D30E1"/>
    <w:rsid w:val="002D3306"/>
    <w:rsid w:val="002D3728"/>
    <w:rsid w:val="002D6E6E"/>
    <w:rsid w:val="002E0B4E"/>
    <w:rsid w:val="002E51B7"/>
    <w:rsid w:val="00306145"/>
    <w:rsid w:val="00321B8E"/>
    <w:rsid w:val="003221B0"/>
    <w:rsid w:val="00322BC1"/>
    <w:rsid w:val="00323A1B"/>
    <w:rsid w:val="00324723"/>
    <w:rsid w:val="00341F8F"/>
    <w:rsid w:val="00345EB3"/>
    <w:rsid w:val="003520FD"/>
    <w:rsid w:val="00355D82"/>
    <w:rsid w:val="003636FD"/>
    <w:rsid w:val="003657A1"/>
    <w:rsid w:val="003822A9"/>
    <w:rsid w:val="00383830"/>
    <w:rsid w:val="00390306"/>
    <w:rsid w:val="003A25FD"/>
    <w:rsid w:val="003B0623"/>
    <w:rsid w:val="003B0FDD"/>
    <w:rsid w:val="003B2FEB"/>
    <w:rsid w:val="003C2563"/>
    <w:rsid w:val="003D231E"/>
    <w:rsid w:val="003D23D5"/>
    <w:rsid w:val="003D6924"/>
    <w:rsid w:val="003E28E3"/>
    <w:rsid w:val="003F162A"/>
    <w:rsid w:val="003F41C1"/>
    <w:rsid w:val="003F6F1B"/>
    <w:rsid w:val="0040136F"/>
    <w:rsid w:val="00402063"/>
    <w:rsid w:val="00402791"/>
    <w:rsid w:val="00405F5E"/>
    <w:rsid w:val="00407868"/>
    <w:rsid w:val="004125E9"/>
    <w:rsid w:val="00413848"/>
    <w:rsid w:val="004306FC"/>
    <w:rsid w:val="00436CB0"/>
    <w:rsid w:val="00445731"/>
    <w:rsid w:val="00451DE9"/>
    <w:rsid w:val="00475A69"/>
    <w:rsid w:val="00475B52"/>
    <w:rsid w:val="004803FB"/>
    <w:rsid w:val="0049163C"/>
    <w:rsid w:val="004929F2"/>
    <w:rsid w:val="004A0FE3"/>
    <w:rsid w:val="004A1885"/>
    <w:rsid w:val="004A1F48"/>
    <w:rsid w:val="004A228A"/>
    <w:rsid w:val="004A28C8"/>
    <w:rsid w:val="004A76B8"/>
    <w:rsid w:val="004B55C0"/>
    <w:rsid w:val="004B7B19"/>
    <w:rsid w:val="004B7D16"/>
    <w:rsid w:val="004C32A3"/>
    <w:rsid w:val="004C66F8"/>
    <w:rsid w:val="004D33A0"/>
    <w:rsid w:val="004D404A"/>
    <w:rsid w:val="004D63AF"/>
    <w:rsid w:val="004E031F"/>
    <w:rsid w:val="004E7228"/>
    <w:rsid w:val="004E7D48"/>
    <w:rsid w:val="004F0EC6"/>
    <w:rsid w:val="004F3B12"/>
    <w:rsid w:val="00503C71"/>
    <w:rsid w:val="005045FB"/>
    <w:rsid w:val="00510CDD"/>
    <w:rsid w:val="00511F4C"/>
    <w:rsid w:val="005151A3"/>
    <w:rsid w:val="00516CFF"/>
    <w:rsid w:val="00520261"/>
    <w:rsid w:val="0052373D"/>
    <w:rsid w:val="00536A31"/>
    <w:rsid w:val="00546856"/>
    <w:rsid w:val="00550F4C"/>
    <w:rsid w:val="0055642C"/>
    <w:rsid w:val="005638B0"/>
    <w:rsid w:val="00565AE7"/>
    <w:rsid w:val="00566E1C"/>
    <w:rsid w:val="005724C8"/>
    <w:rsid w:val="00572A0E"/>
    <w:rsid w:val="00577972"/>
    <w:rsid w:val="005925A6"/>
    <w:rsid w:val="00594AE0"/>
    <w:rsid w:val="005A4421"/>
    <w:rsid w:val="005B0640"/>
    <w:rsid w:val="005B257D"/>
    <w:rsid w:val="005C050A"/>
    <w:rsid w:val="005C1526"/>
    <w:rsid w:val="005C5E58"/>
    <w:rsid w:val="005D001E"/>
    <w:rsid w:val="005E3B34"/>
    <w:rsid w:val="005E6594"/>
    <w:rsid w:val="00613FCE"/>
    <w:rsid w:val="00627D0D"/>
    <w:rsid w:val="00634E2D"/>
    <w:rsid w:val="00640957"/>
    <w:rsid w:val="00650F2B"/>
    <w:rsid w:val="00661FFE"/>
    <w:rsid w:val="00666DC3"/>
    <w:rsid w:val="006734A6"/>
    <w:rsid w:val="00680822"/>
    <w:rsid w:val="00681AD2"/>
    <w:rsid w:val="00683383"/>
    <w:rsid w:val="006857E0"/>
    <w:rsid w:val="00687A00"/>
    <w:rsid w:val="00692E04"/>
    <w:rsid w:val="00692F6E"/>
    <w:rsid w:val="006940BF"/>
    <w:rsid w:val="006A5733"/>
    <w:rsid w:val="006A6B62"/>
    <w:rsid w:val="006C035C"/>
    <w:rsid w:val="006C7BE6"/>
    <w:rsid w:val="006D25AF"/>
    <w:rsid w:val="006D29FD"/>
    <w:rsid w:val="006E3C02"/>
    <w:rsid w:val="006E65B8"/>
    <w:rsid w:val="006E7765"/>
    <w:rsid w:val="006E7AF6"/>
    <w:rsid w:val="006F023E"/>
    <w:rsid w:val="006F0696"/>
    <w:rsid w:val="007006A8"/>
    <w:rsid w:val="00703926"/>
    <w:rsid w:val="00706DED"/>
    <w:rsid w:val="00711EBD"/>
    <w:rsid w:val="007134EC"/>
    <w:rsid w:val="00715B16"/>
    <w:rsid w:val="00726428"/>
    <w:rsid w:val="00726471"/>
    <w:rsid w:val="00730ACF"/>
    <w:rsid w:val="00732DB9"/>
    <w:rsid w:val="007344AB"/>
    <w:rsid w:val="00735BC2"/>
    <w:rsid w:val="00740470"/>
    <w:rsid w:val="00740709"/>
    <w:rsid w:val="00740922"/>
    <w:rsid w:val="007413D5"/>
    <w:rsid w:val="00744099"/>
    <w:rsid w:val="007508F8"/>
    <w:rsid w:val="00753D0E"/>
    <w:rsid w:val="00753FF0"/>
    <w:rsid w:val="007559D8"/>
    <w:rsid w:val="0077349A"/>
    <w:rsid w:val="00780140"/>
    <w:rsid w:val="00791A77"/>
    <w:rsid w:val="0079280D"/>
    <w:rsid w:val="007938AE"/>
    <w:rsid w:val="00797435"/>
    <w:rsid w:val="007A01E9"/>
    <w:rsid w:val="007A1936"/>
    <w:rsid w:val="007A6496"/>
    <w:rsid w:val="007A7FF2"/>
    <w:rsid w:val="007B165F"/>
    <w:rsid w:val="007B1E0D"/>
    <w:rsid w:val="007B6DC9"/>
    <w:rsid w:val="007C0209"/>
    <w:rsid w:val="007C1023"/>
    <w:rsid w:val="007C7B66"/>
    <w:rsid w:val="007E0FB5"/>
    <w:rsid w:val="007E3794"/>
    <w:rsid w:val="007E79D7"/>
    <w:rsid w:val="007F0934"/>
    <w:rsid w:val="007F165D"/>
    <w:rsid w:val="007F1828"/>
    <w:rsid w:val="007F483B"/>
    <w:rsid w:val="008038BE"/>
    <w:rsid w:val="00806E6B"/>
    <w:rsid w:val="008152E5"/>
    <w:rsid w:val="00820BA7"/>
    <w:rsid w:val="008336F0"/>
    <w:rsid w:val="0084067D"/>
    <w:rsid w:val="0084107D"/>
    <w:rsid w:val="008464D1"/>
    <w:rsid w:val="0084663E"/>
    <w:rsid w:val="00846DBE"/>
    <w:rsid w:val="008476CD"/>
    <w:rsid w:val="00853F47"/>
    <w:rsid w:val="00855775"/>
    <w:rsid w:val="00856FFA"/>
    <w:rsid w:val="00867EF4"/>
    <w:rsid w:val="00883053"/>
    <w:rsid w:val="0089620E"/>
    <w:rsid w:val="00897677"/>
    <w:rsid w:val="008A4771"/>
    <w:rsid w:val="008A547D"/>
    <w:rsid w:val="008B0E65"/>
    <w:rsid w:val="008D440F"/>
    <w:rsid w:val="008D6B79"/>
    <w:rsid w:val="008D71C2"/>
    <w:rsid w:val="008D739D"/>
    <w:rsid w:val="008D7DE1"/>
    <w:rsid w:val="008E03BF"/>
    <w:rsid w:val="008E2DCB"/>
    <w:rsid w:val="008E7CC0"/>
    <w:rsid w:val="008F387E"/>
    <w:rsid w:val="00902062"/>
    <w:rsid w:val="00902E4D"/>
    <w:rsid w:val="00903890"/>
    <w:rsid w:val="00906F9A"/>
    <w:rsid w:val="00907C42"/>
    <w:rsid w:val="00916E99"/>
    <w:rsid w:val="00920A50"/>
    <w:rsid w:val="009337B6"/>
    <w:rsid w:val="00933D53"/>
    <w:rsid w:val="00934C19"/>
    <w:rsid w:val="00946E75"/>
    <w:rsid w:val="0095600D"/>
    <w:rsid w:val="00957109"/>
    <w:rsid w:val="00961DF8"/>
    <w:rsid w:val="00963660"/>
    <w:rsid w:val="0096627E"/>
    <w:rsid w:val="00967616"/>
    <w:rsid w:val="009676D2"/>
    <w:rsid w:val="00972F4D"/>
    <w:rsid w:val="00976BE7"/>
    <w:rsid w:val="009779CF"/>
    <w:rsid w:val="00981F5D"/>
    <w:rsid w:val="0098526D"/>
    <w:rsid w:val="00985895"/>
    <w:rsid w:val="00985E4E"/>
    <w:rsid w:val="0099728F"/>
    <w:rsid w:val="009973CF"/>
    <w:rsid w:val="009A02CE"/>
    <w:rsid w:val="009A2E93"/>
    <w:rsid w:val="009A350C"/>
    <w:rsid w:val="009A680F"/>
    <w:rsid w:val="009B2190"/>
    <w:rsid w:val="009B27EB"/>
    <w:rsid w:val="009B42DE"/>
    <w:rsid w:val="009C0B74"/>
    <w:rsid w:val="009C2B93"/>
    <w:rsid w:val="009C3BFF"/>
    <w:rsid w:val="009C4DD0"/>
    <w:rsid w:val="009D15FA"/>
    <w:rsid w:val="009F136F"/>
    <w:rsid w:val="009F31B4"/>
    <w:rsid w:val="00A0280F"/>
    <w:rsid w:val="00A02990"/>
    <w:rsid w:val="00A05FC5"/>
    <w:rsid w:val="00A12151"/>
    <w:rsid w:val="00A13C0E"/>
    <w:rsid w:val="00A15D98"/>
    <w:rsid w:val="00A21F78"/>
    <w:rsid w:val="00A26BE8"/>
    <w:rsid w:val="00A3174B"/>
    <w:rsid w:val="00A360C4"/>
    <w:rsid w:val="00A4260B"/>
    <w:rsid w:val="00A44963"/>
    <w:rsid w:val="00A44C3B"/>
    <w:rsid w:val="00A64465"/>
    <w:rsid w:val="00A72E25"/>
    <w:rsid w:val="00A7471A"/>
    <w:rsid w:val="00A76D32"/>
    <w:rsid w:val="00A77396"/>
    <w:rsid w:val="00AA0987"/>
    <w:rsid w:val="00AA181B"/>
    <w:rsid w:val="00AA3B5B"/>
    <w:rsid w:val="00AA4AC3"/>
    <w:rsid w:val="00AA62F4"/>
    <w:rsid w:val="00AB71F9"/>
    <w:rsid w:val="00AC1E6D"/>
    <w:rsid w:val="00AC5D2A"/>
    <w:rsid w:val="00AC7AC4"/>
    <w:rsid w:val="00AD43F9"/>
    <w:rsid w:val="00AE289A"/>
    <w:rsid w:val="00AE366C"/>
    <w:rsid w:val="00AE757A"/>
    <w:rsid w:val="00AF1DEE"/>
    <w:rsid w:val="00AF6165"/>
    <w:rsid w:val="00AF6419"/>
    <w:rsid w:val="00AF74E2"/>
    <w:rsid w:val="00B021E3"/>
    <w:rsid w:val="00B03630"/>
    <w:rsid w:val="00B05740"/>
    <w:rsid w:val="00B110BF"/>
    <w:rsid w:val="00B11D80"/>
    <w:rsid w:val="00B27C2E"/>
    <w:rsid w:val="00B306E0"/>
    <w:rsid w:val="00B33606"/>
    <w:rsid w:val="00B34500"/>
    <w:rsid w:val="00B358CE"/>
    <w:rsid w:val="00B35958"/>
    <w:rsid w:val="00B4217D"/>
    <w:rsid w:val="00B55913"/>
    <w:rsid w:val="00B578F6"/>
    <w:rsid w:val="00B60092"/>
    <w:rsid w:val="00B631A4"/>
    <w:rsid w:val="00B66160"/>
    <w:rsid w:val="00B745F5"/>
    <w:rsid w:val="00B7765F"/>
    <w:rsid w:val="00B859B0"/>
    <w:rsid w:val="00B959AB"/>
    <w:rsid w:val="00B96326"/>
    <w:rsid w:val="00BA08F5"/>
    <w:rsid w:val="00BA22AD"/>
    <w:rsid w:val="00BA2404"/>
    <w:rsid w:val="00BB4663"/>
    <w:rsid w:val="00BB709C"/>
    <w:rsid w:val="00BD102A"/>
    <w:rsid w:val="00BD18ED"/>
    <w:rsid w:val="00BE08FE"/>
    <w:rsid w:val="00BE0AEF"/>
    <w:rsid w:val="00BE0DD3"/>
    <w:rsid w:val="00BE2876"/>
    <w:rsid w:val="00BE34C0"/>
    <w:rsid w:val="00BE56D5"/>
    <w:rsid w:val="00BF4001"/>
    <w:rsid w:val="00BF5DF6"/>
    <w:rsid w:val="00C05E71"/>
    <w:rsid w:val="00C064BE"/>
    <w:rsid w:val="00C065DA"/>
    <w:rsid w:val="00C10BA4"/>
    <w:rsid w:val="00C11AAA"/>
    <w:rsid w:val="00C14983"/>
    <w:rsid w:val="00C2188A"/>
    <w:rsid w:val="00C46CEF"/>
    <w:rsid w:val="00C60C6A"/>
    <w:rsid w:val="00C62127"/>
    <w:rsid w:val="00C63D78"/>
    <w:rsid w:val="00C65CF5"/>
    <w:rsid w:val="00C7238A"/>
    <w:rsid w:val="00C7297D"/>
    <w:rsid w:val="00C7423E"/>
    <w:rsid w:val="00C82C2A"/>
    <w:rsid w:val="00C94CFE"/>
    <w:rsid w:val="00C94D47"/>
    <w:rsid w:val="00CA070F"/>
    <w:rsid w:val="00CB1F1C"/>
    <w:rsid w:val="00CB795F"/>
    <w:rsid w:val="00CC22D8"/>
    <w:rsid w:val="00CD0972"/>
    <w:rsid w:val="00CF6351"/>
    <w:rsid w:val="00CF743A"/>
    <w:rsid w:val="00D0210A"/>
    <w:rsid w:val="00D033C7"/>
    <w:rsid w:val="00D0644F"/>
    <w:rsid w:val="00D143AA"/>
    <w:rsid w:val="00D152A1"/>
    <w:rsid w:val="00D16679"/>
    <w:rsid w:val="00D217F2"/>
    <w:rsid w:val="00D25601"/>
    <w:rsid w:val="00D25E75"/>
    <w:rsid w:val="00D3065F"/>
    <w:rsid w:val="00D310FC"/>
    <w:rsid w:val="00D377D3"/>
    <w:rsid w:val="00D4616C"/>
    <w:rsid w:val="00D54335"/>
    <w:rsid w:val="00D55A77"/>
    <w:rsid w:val="00D55BAD"/>
    <w:rsid w:val="00D67F39"/>
    <w:rsid w:val="00D7556A"/>
    <w:rsid w:val="00D7628D"/>
    <w:rsid w:val="00D8125D"/>
    <w:rsid w:val="00D812C6"/>
    <w:rsid w:val="00D9051A"/>
    <w:rsid w:val="00DC4601"/>
    <w:rsid w:val="00DD767A"/>
    <w:rsid w:val="00DE79A1"/>
    <w:rsid w:val="00DF16AB"/>
    <w:rsid w:val="00DF5AAE"/>
    <w:rsid w:val="00E049CF"/>
    <w:rsid w:val="00E317E7"/>
    <w:rsid w:val="00E40C0F"/>
    <w:rsid w:val="00E5108E"/>
    <w:rsid w:val="00E532C7"/>
    <w:rsid w:val="00E537A1"/>
    <w:rsid w:val="00E544E4"/>
    <w:rsid w:val="00E60E09"/>
    <w:rsid w:val="00E672DC"/>
    <w:rsid w:val="00E731EB"/>
    <w:rsid w:val="00E86E03"/>
    <w:rsid w:val="00EA1398"/>
    <w:rsid w:val="00EA46AF"/>
    <w:rsid w:val="00EA49B3"/>
    <w:rsid w:val="00EB5A45"/>
    <w:rsid w:val="00EC1AB0"/>
    <w:rsid w:val="00ED3B9C"/>
    <w:rsid w:val="00ED58B4"/>
    <w:rsid w:val="00EE71DB"/>
    <w:rsid w:val="00EF255D"/>
    <w:rsid w:val="00F07E71"/>
    <w:rsid w:val="00F140CC"/>
    <w:rsid w:val="00F22C42"/>
    <w:rsid w:val="00F276CB"/>
    <w:rsid w:val="00F31BF9"/>
    <w:rsid w:val="00F469CB"/>
    <w:rsid w:val="00F53690"/>
    <w:rsid w:val="00F5761A"/>
    <w:rsid w:val="00F611C4"/>
    <w:rsid w:val="00F62B8B"/>
    <w:rsid w:val="00F91906"/>
    <w:rsid w:val="00F93AC1"/>
    <w:rsid w:val="00F9508E"/>
    <w:rsid w:val="00F958D3"/>
    <w:rsid w:val="00F97848"/>
    <w:rsid w:val="00FA0011"/>
    <w:rsid w:val="00FA681B"/>
    <w:rsid w:val="00FB07C4"/>
    <w:rsid w:val="00FB261E"/>
    <w:rsid w:val="00FB267A"/>
    <w:rsid w:val="00FC1883"/>
    <w:rsid w:val="00FC2AD3"/>
    <w:rsid w:val="00FC3271"/>
    <w:rsid w:val="00FC5214"/>
    <w:rsid w:val="00FD0667"/>
    <w:rsid w:val="00FD619D"/>
    <w:rsid w:val="00FD6A2E"/>
    <w:rsid w:val="00FE1B76"/>
    <w:rsid w:val="00FE309C"/>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8785"/>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 w:type="paragraph" w:customStyle="1" w:styleId="Default">
    <w:name w:val="Default"/>
    <w:rsid w:val="00934C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265404">
      <w:bodyDiv w:val="1"/>
      <w:marLeft w:val="0"/>
      <w:marRight w:val="0"/>
      <w:marTop w:val="0"/>
      <w:marBottom w:val="0"/>
      <w:divBdr>
        <w:top w:val="none" w:sz="0" w:space="0" w:color="auto"/>
        <w:left w:val="none" w:sz="0" w:space="0" w:color="auto"/>
        <w:bottom w:val="none" w:sz="0" w:space="0" w:color="auto"/>
        <w:right w:val="none" w:sz="0" w:space="0" w:color="auto"/>
      </w:divBdr>
    </w:div>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580486117">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 w:id="186570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recoverytrial.net" TargetMode="Externa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C12499-1E0F-4ADA-8BDE-D1AC8268C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3.xml><?xml version="1.0" encoding="utf-8"?>
<ds:datastoreItem xmlns:ds="http://schemas.openxmlformats.org/officeDocument/2006/customXml" ds:itemID="{DF5B7A50-D632-4E6A-90CE-56C68B75A0A2}">
  <ds:schemaRefs>
    <ds:schemaRef ds:uri="http://schemas.microsoft.com/office/2006/metadata/properties"/>
    <ds:schemaRef ds:uri="http://schemas.microsoft.com/office/infopath/2007/PartnerControls"/>
    <ds:schemaRef ds:uri="http://purl.org/dc/dcmitype/"/>
    <ds:schemaRef ds:uri="http://purl.org/dc/terms/"/>
    <ds:schemaRef ds:uri="http://purl.org/dc/elements/1.1/"/>
    <ds:schemaRef ds:uri="cf0dfbcc-b360-4cf7-9bf5-370ba522dbe9"/>
    <ds:schemaRef ds:uri="83c9eb58-c16a-4eef-9abf-4aeec758fe01"/>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2711</Words>
  <Characters>15455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Leon Peto</cp:lastModifiedBy>
  <cp:revision>8</cp:revision>
  <cp:lastPrinted>2022-03-10T11:44:00Z</cp:lastPrinted>
  <dcterms:created xsi:type="dcterms:W3CDTF">2022-03-10T11:44:00Z</dcterms:created>
  <dcterms:modified xsi:type="dcterms:W3CDTF">2023-08-18T11:37:00Z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0x0101008FCBE27DB9E29244B4F84600A0F001DE</vt:lpwstr>
  </property>
</Properties>
</file>